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83"/>
        <w:gridCol w:w="8513"/>
      </w:tblGrid>
      <w:tr w:rsidR="009C5C1A" w14:paraId="034BC6B3" w14:textId="77777777" w:rsidTr="00CE2CFD">
        <w:trPr>
          <w:trHeight w:val="283"/>
        </w:trPr>
        <w:tc>
          <w:tcPr>
            <w:tcW w:w="1983" w:type="dxa"/>
            <w:hideMark/>
          </w:tcPr>
          <w:p w14:paraId="2A25FE18" w14:textId="3399E714" w:rsidR="009C5C1A" w:rsidRDefault="009C5C1A">
            <w:pPr>
              <w:pStyle w:val="Randtitel"/>
            </w:pPr>
            <w:r>
              <w:t>Submission</w:t>
            </w:r>
          </w:p>
        </w:tc>
        <w:tc>
          <w:tcPr>
            <w:tcW w:w="8513" w:type="dxa"/>
            <w:hideMark/>
          </w:tcPr>
          <w:p w14:paraId="0E919D4A" w14:textId="22E0A531" w:rsidR="009C5C1A" w:rsidRDefault="00187E3B" w:rsidP="007D2CF8">
            <w:pPr>
              <w:pStyle w:val="Grundtext"/>
              <w:spacing w:after="0"/>
              <w:rPr>
                <w:rFonts w:ascii="Arial Black" w:hAnsi="Arial Black"/>
                <w:color w:val="00B0F0"/>
              </w:rPr>
            </w:pPr>
            <w:r>
              <w:rPr>
                <w:rStyle w:val="Grundtextfett"/>
                <w:color w:val="00B0F0"/>
              </w:rPr>
              <w:t>Submission</w:t>
            </w:r>
            <w:r w:rsidR="009C5C1A">
              <w:rPr>
                <w:rStyle w:val="Grundtextfett"/>
                <w:color w:val="00B0F0"/>
              </w:rPr>
              <w:t xml:space="preserve"> im </w:t>
            </w:r>
            <w:r w:rsidR="00A15F0B">
              <w:rPr>
                <w:rStyle w:val="Grundtextfett"/>
                <w:color w:val="00B0F0"/>
              </w:rPr>
              <w:t>selektiven</w:t>
            </w:r>
            <w:r w:rsidR="009C5C1A">
              <w:rPr>
                <w:rStyle w:val="Grundtextfett"/>
                <w:color w:val="00B0F0"/>
              </w:rPr>
              <w:t xml:space="preserve"> Verfahren</w:t>
            </w:r>
          </w:p>
        </w:tc>
      </w:tr>
      <w:tr w:rsidR="009C5C1A" w14:paraId="7B3B611F" w14:textId="77777777" w:rsidTr="00CE2CFD">
        <w:trPr>
          <w:trHeight w:val="702"/>
        </w:trPr>
        <w:tc>
          <w:tcPr>
            <w:tcW w:w="1983" w:type="dxa"/>
            <w:hideMark/>
          </w:tcPr>
          <w:p w14:paraId="0D1277F4" w14:textId="77777777" w:rsidR="009C5C1A" w:rsidRDefault="009C5C1A">
            <w:pPr>
              <w:pStyle w:val="Randtitel"/>
            </w:pPr>
            <w:r>
              <w:t>Bauvorhaben</w:t>
            </w:r>
          </w:p>
        </w:tc>
        <w:tc>
          <w:tcPr>
            <w:tcW w:w="8513" w:type="dxa"/>
            <w:hideMark/>
          </w:tcPr>
          <w:p w14:paraId="18908497" w14:textId="7364D524" w:rsidR="009C5C1A" w:rsidRDefault="00E94503" w:rsidP="005526CC">
            <w:pPr>
              <w:pStyle w:val="berschrift4"/>
              <w:rPr>
                <w:rStyle w:val="Grundtextfett"/>
              </w:rPr>
            </w:pPr>
            <w:r>
              <w:rPr>
                <w:rStyle w:val="Grundtextfett"/>
              </w:rPr>
              <w:t>Rahmenvertrag</w:t>
            </w:r>
            <w:r w:rsidR="00EF7E81">
              <w:rPr>
                <w:rStyle w:val="Grundtextfett"/>
              </w:rPr>
              <w:t xml:space="preserve"> QS</w:t>
            </w:r>
          </w:p>
        </w:tc>
      </w:tr>
      <w:tr w:rsidR="00BA7C9F" w14:paraId="29F37386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3009CFC5" w14:textId="77777777" w:rsidR="00BA7C9F" w:rsidRDefault="00BA7C9F">
            <w:pPr>
              <w:pStyle w:val="Randtitel"/>
            </w:pPr>
          </w:p>
        </w:tc>
        <w:tc>
          <w:tcPr>
            <w:tcW w:w="8513" w:type="dxa"/>
            <w:tcBorders>
              <w:left w:val="nil"/>
              <w:right w:val="nil"/>
            </w:tcBorders>
            <w:vAlign w:val="center"/>
          </w:tcPr>
          <w:p w14:paraId="03749136" w14:textId="77777777" w:rsidR="00BA7C9F" w:rsidRDefault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r w:rsidRPr="00A4275E">
              <w:rPr>
                <w:rStyle w:val="Grundtextfett"/>
                <w:rFonts w:eastAsiaTheme="majorEastAsia" w:cstheme="majorBidi"/>
                <w:bCs/>
                <w:iCs/>
              </w:rPr>
              <w:t>Angaben zu</w:t>
            </w:r>
            <w:r>
              <w:rPr>
                <w:rStyle w:val="Grundtextfett"/>
                <w:rFonts w:eastAsiaTheme="majorEastAsia" w:cstheme="majorBidi"/>
                <w:bCs/>
                <w:iCs/>
              </w:rPr>
              <w:t xml:space="preserve"> der</w:t>
            </w:r>
            <w:r w:rsidRPr="00A4275E">
              <w:rPr>
                <w:rStyle w:val="Grundtextfett"/>
                <w:rFonts w:eastAsiaTheme="majorEastAsia" w:cstheme="majorBidi"/>
                <w:bCs/>
                <w:iCs/>
              </w:rPr>
              <w:t xml:space="preserve"> v</w:t>
            </w:r>
            <w:r>
              <w:rPr>
                <w:rStyle w:val="Grundtextfett"/>
                <w:rFonts w:eastAsiaTheme="majorEastAsia" w:cstheme="majorBidi"/>
                <w:bCs/>
                <w:iCs/>
              </w:rPr>
              <w:t>erantwortlichen Schlüsselperson für die</w:t>
            </w:r>
            <w:r w:rsidRPr="00A4275E">
              <w:rPr>
                <w:rStyle w:val="Grundtextfett"/>
                <w:rFonts w:eastAsiaTheme="majorEastAsia" w:cstheme="majorBidi"/>
                <w:bCs/>
                <w:iCs/>
              </w:rPr>
              <w:t xml:space="preserve"> anstehende </w:t>
            </w:r>
            <w:r>
              <w:rPr>
                <w:rStyle w:val="Grundtextfett"/>
                <w:rFonts w:eastAsiaTheme="majorEastAsia" w:cstheme="majorBidi"/>
                <w:bCs/>
                <w:iCs/>
              </w:rPr>
              <w:t>QS-Leitung</w:t>
            </w:r>
          </w:p>
        </w:tc>
      </w:tr>
      <w:tr w:rsidR="00BA7C9F" w14:paraId="305A37B4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7BA3AA47" w14:textId="32E48ED3" w:rsidR="00BA7C9F" w:rsidRDefault="00BA7C9F" w:rsidP="00BA7C9F">
            <w:pPr>
              <w:pStyle w:val="Randtitel"/>
              <w:spacing w:line="180" w:lineRule="exact"/>
              <w:rPr>
                <w:szCs w:val="16"/>
              </w:rPr>
            </w:pPr>
            <w:r w:rsidRPr="00A4275E">
              <w:t>Name, Vorname</w:t>
            </w:r>
          </w:p>
        </w:tc>
        <w:tc>
          <w:tcPr>
            <w:tcW w:w="8513" w:type="dxa"/>
            <w:tcBorders>
              <w:left w:val="nil"/>
              <w:right w:val="nil"/>
            </w:tcBorders>
            <w:vAlign w:val="center"/>
          </w:tcPr>
          <w:p w14:paraId="50C85463" w14:textId="62E90A2A" w:rsidR="00BA7C9F" w:rsidRDefault="00BA7C9F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281193" w14:paraId="46B3792B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1017B0C9" w14:textId="5CE0E51B" w:rsidR="00281193" w:rsidRDefault="00281193" w:rsidP="00281193">
            <w:pPr>
              <w:pStyle w:val="Randtitel"/>
              <w:rPr>
                <w:szCs w:val="16"/>
              </w:rPr>
            </w:pPr>
            <w:r w:rsidRPr="00A4275E">
              <w:t>Funktion</w:t>
            </w: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7E5D1ED" w14:textId="77777777" w:rsidR="00281193" w:rsidRDefault="00281193" w:rsidP="00281193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A7C9F" w14:paraId="40F67F8B" w14:textId="77777777" w:rsidTr="00CE2CFD">
        <w:trPr>
          <w:trHeight w:val="410"/>
        </w:trPr>
        <w:tc>
          <w:tcPr>
            <w:tcW w:w="1983" w:type="dxa"/>
            <w:vAlign w:val="center"/>
          </w:tcPr>
          <w:p w14:paraId="6E3C3B10" w14:textId="77777777" w:rsidR="00BA7C9F" w:rsidRDefault="00BA7C9F" w:rsidP="00BA7C9F">
            <w:pPr>
              <w:pStyle w:val="Randtitel"/>
              <w:spacing w:line="180" w:lineRule="exact"/>
              <w:rPr>
                <w:szCs w:val="16"/>
              </w:rPr>
            </w:pPr>
            <w:r w:rsidRPr="00A4275E">
              <w:t>Beruf und Titel, Jahr Ausbildungsabschluss</w:t>
            </w: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7B2C9DA" w14:textId="77777777" w:rsidR="00BA7C9F" w:rsidRDefault="00BA7C9F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A7C9F" w14:paraId="1A841964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4B87DF0C" w14:textId="77777777" w:rsidR="00BA7C9F" w:rsidRDefault="00BA7C9F" w:rsidP="00BA7C9F">
            <w:pPr>
              <w:pStyle w:val="Randtitel"/>
              <w:spacing w:line="180" w:lineRule="exact"/>
              <w:rPr>
                <w:szCs w:val="16"/>
              </w:rPr>
            </w:pPr>
            <w:r w:rsidRPr="00A4275E">
              <w:t>Arbeitsort</w:t>
            </w: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684AA40" w14:textId="77777777" w:rsidR="00BA7C9F" w:rsidRDefault="00BA7C9F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A7C9F" w14:paraId="6761BD80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58CED763" w14:textId="77777777" w:rsidR="00BA7C9F" w:rsidRPr="00A4275E" w:rsidRDefault="00BA7C9F" w:rsidP="00BA7C9F">
            <w:pPr>
              <w:pStyle w:val="Randtitel"/>
              <w:spacing w:line="180" w:lineRule="exact"/>
            </w:pP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229C470" w14:textId="02337A21" w:rsidR="00C5289B" w:rsidRDefault="00C5289B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C5289B" w14:paraId="1A3BDD94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73F7969B" w14:textId="77777777" w:rsidR="00C5289B" w:rsidRPr="00A4275E" w:rsidRDefault="00C5289B" w:rsidP="00BA7C9F">
            <w:pPr>
              <w:pStyle w:val="Randtitel"/>
              <w:spacing w:line="180" w:lineRule="exact"/>
            </w:pP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C59C086" w14:textId="59E2C75A" w:rsidR="00C5289B" w:rsidRDefault="00C5289B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r w:rsidRPr="00A4275E">
              <w:rPr>
                <w:rStyle w:val="Grundtextfett"/>
                <w:rFonts w:eastAsiaTheme="majorEastAsia" w:cstheme="majorBidi"/>
                <w:bCs/>
                <w:iCs/>
              </w:rPr>
              <w:t>Angaben zu</w:t>
            </w:r>
            <w:r>
              <w:rPr>
                <w:rStyle w:val="Grundtextfett"/>
                <w:rFonts w:eastAsiaTheme="majorEastAsia" w:cstheme="majorBidi"/>
                <w:bCs/>
                <w:iCs/>
              </w:rPr>
              <w:t xml:space="preserve"> der</w:t>
            </w:r>
            <w:r w:rsidRPr="00A4275E">
              <w:rPr>
                <w:rStyle w:val="Grundtextfett"/>
                <w:rFonts w:eastAsiaTheme="majorEastAsia" w:cstheme="majorBidi"/>
                <w:bCs/>
                <w:iCs/>
              </w:rPr>
              <w:t xml:space="preserve"> </w:t>
            </w:r>
            <w:r>
              <w:rPr>
                <w:rStyle w:val="Grundtextfett"/>
                <w:rFonts w:eastAsiaTheme="majorEastAsia" w:cstheme="majorBidi"/>
                <w:bCs/>
                <w:iCs/>
              </w:rPr>
              <w:t xml:space="preserve">Stellvertretung </w:t>
            </w:r>
            <w:r w:rsidR="006B225B">
              <w:rPr>
                <w:rStyle w:val="Grundtextfett"/>
                <w:rFonts w:eastAsiaTheme="majorEastAsia" w:cstheme="majorBidi"/>
                <w:bCs/>
                <w:iCs/>
              </w:rPr>
              <w:t xml:space="preserve">der verantwortlichen Schlüsselperson </w:t>
            </w:r>
            <w:r>
              <w:rPr>
                <w:rStyle w:val="Grundtextfett"/>
                <w:rFonts w:eastAsiaTheme="majorEastAsia" w:cstheme="majorBidi"/>
                <w:bCs/>
                <w:iCs/>
              </w:rPr>
              <w:t>für die</w:t>
            </w:r>
            <w:r w:rsidRPr="00A4275E">
              <w:rPr>
                <w:rStyle w:val="Grundtextfett"/>
                <w:rFonts w:eastAsiaTheme="majorEastAsia" w:cstheme="majorBidi"/>
                <w:bCs/>
                <w:iCs/>
              </w:rPr>
              <w:t xml:space="preserve"> anstehende </w:t>
            </w:r>
            <w:r>
              <w:rPr>
                <w:rStyle w:val="Grundtextfett"/>
                <w:rFonts w:eastAsiaTheme="majorEastAsia" w:cstheme="majorBidi"/>
                <w:bCs/>
                <w:iCs/>
              </w:rPr>
              <w:t>QS-Leitung</w:t>
            </w:r>
          </w:p>
        </w:tc>
      </w:tr>
      <w:tr w:rsidR="00BA7C9F" w14:paraId="22644084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2BAFB5E9" w14:textId="05480F3F" w:rsidR="00BA7C9F" w:rsidRDefault="00BA7C9F" w:rsidP="00BA7C9F">
            <w:pPr>
              <w:pStyle w:val="Randtitel"/>
              <w:rPr>
                <w:szCs w:val="16"/>
              </w:rPr>
            </w:pPr>
            <w:r w:rsidRPr="00A4275E">
              <w:t>Name, Vorname</w:t>
            </w: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EE28064" w14:textId="77777777" w:rsidR="00BA7C9F" w:rsidRDefault="00BA7C9F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A7C9F" w14:paraId="35BEF7D7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7B0BC6AA" w14:textId="77777777" w:rsidR="00BA7C9F" w:rsidRDefault="00BA7C9F" w:rsidP="00BA7C9F">
            <w:pPr>
              <w:pStyle w:val="Randtitel"/>
              <w:rPr>
                <w:szCs w:val="16"/>
              </w:rPr>
            </w:pPr>
            <w:r w:rsidRPr="00A4275E">
              <w:t>Funktion</w:t>
            </w: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DD1693D" w14:textId="77777777" w:rsidR="00BA7C9F" w:rsidRDefault="00BA7C9F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A7C9F" w14:paraId="238C75E2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7A36D329" w14:textId="77777777" w:rsidR="00BA7C9F" w:rsidRPr="00A4275E" w:rsidRDefault="00BA7C9F" w:rsidP="00BA7C9F">
            <w:pPr>
              <w:pStyle w:val="Randtitel"/>
              <w:spacing w:line="180" w:lineRule="exact"/>
            </w:pPr>
            <w:r>
              <w:t>Beruf und Titel, Jahr Ausbildungsabschluss</w:t>
            </w: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44FC6DB" w14:textId="77777777" w:rsidR="00BA7C9F" w:rsidRDefault="00BA7C9F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A7C9F" w14:paraId="7B896A7A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5E932D07" w14:textId="2624DC57" w:rsidR="00BA7C9F" w:rsidRPr="00A4275E" w:rsidRDefault="00395E65" w:rsidP="00BA7C9F">
            <w:pPr>
              <w:pStyle w:val="Randtitel"/>
            </w:pPr>
            <w:r>
              <w:t>Firma</w:t>
            </w: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F333BC9" w14:textId="77777777" w:rsidR="00BA7C9F" w:rsidRDefault="00BA7C9F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A7C9F" w14:paraId="76C5F9DD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61C6D011" w14:textId="77777777" w:rsidR="00BA7C9F" w:rsidRPr="00A4275E" w:rsidRDefault="00BA7C9F" w:rsidP="00BA7C9F">
            <w:pPr>
              <w:pStyle w:val="Randtitel"/>
            </w:pP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328FEDC" w14:textId="77777777" w:rsidR="00BA7C9F" w:rsidRDefault="00BA7C9F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3D7F7D" w14:paraId="1739A047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293CB87C" w14:textId="77777777" w:rsidR="003D7F7D" w:rsidRPr="00A4275E" w:rsidRDefault="003D7F7D" w:rsidP="00BA7C9F">
            <w:pPr>
              <w:pStyle w:val="Randtitel"/>
            </w:pP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97E240C" w14:textId="77777777" w:rsidR="003D7F7D" w:rsidRDefault="003D7F7D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</w:tbl>
    <w:p w14:paraId="417177C6" w14:textId="787BB485" w:rsidR="003D7F7D" w:rsidRDefault="003D7F7D" w:rsidP="00256F6C">
      <w:pPr>
        <w:rPr>
          <w:sz w:val="20"/>
        </w:rPr>
      </w:pPr>
    </w:p>
    <w:p w14:paraId="3CC94DA6" w14:textId="11B4B28C" w:rsidR="00395E65" w:rsidRDefault="00395E65" w:rsidP="00256F6C">
      <w:pPr>
        <w:rPr>
          <w:sz w:val="20"/>
        </w:rPr>
      </w:pPr>
    </w:p>
    <w:p w14:paraId="5C326525" w14:textId="145F36CD" w:rsidR="00395E65" w:rsidRDefault="00395E65" w:rsidP="00256F6C">
      <w:pPr>
        <w:rPr>
          <w:sz w:val="20"/>
        </w:rPr>
      </w:pPr>
    </w:p>
    <w:p w14:paraId="23C621B4" w14:textId="0307B7F5" w:rsidR="00395E65" w:rsidRDefault="00395E65" w:rsidP="00256F6C">
      <w:pPr>
        <w:rPr>
          <w:sz w:val="20"/>
        </w:rPr>
      </w:pPr>
    </w:p>
    <w:p w14:paraId="5A28E301" w14:textId="6D9995A0" w:rsidR="00395E65" w:rsidRDefault="00395E65" w:rsidP="00256F6C">
      <w:pPr>
        <w:rPr>
          <w:sz w:val="20"/>
        </w:rPr>
      </w:pPr>
    </w:p>
    <w:p w14:paraId="380DFA0F" w14:textId="0B3EF0B0" w:rsidR="00395E65" w:rsidRDefault="00395E65" w:rsidP="00256F6C">
      <w:pPr>
        <w:rPr>
          <w:sz w:val="20"/>
        </w:rPr>
      </w:pPr>
    </w:p>
    <w:p w14:paraId="08A43E3F" w14:textId="1FF4B41B" w:rsidR="00395E65" w:rsidRDefault="00395E65" w:rsidP="00256F6C">
      <w:pPr>
        <w:rPr>
          <w:sz w:val="20"/>
        </w:rPr>
      </w:pPr>
    </w:p>
    <w:p w14:paraId="09AE32A6" w14:textId="7AD9BEAD" w:rsidR="00395E65" w:rsidRDefault="00395E65" w:rsidP="00256F6C">
      <w:pPr>
        <w:rPr>
          <w:sz w:val="20"/>
        </w:rPr>
      </w:pPr>
    </w:p>
    <w:p w14:paraId="0E74F1C8" w14:textId="376C2DBE" w:rsidR="00395E65" w:rsidRDefault="00395E65" w:rsidP="00256F6C">
      <w:pPr>
        <w:rPr>
          <w:sz w:val="20"/>
        </w:rPr>
      </w:pPr>
    </w:p>
    <w:p w14:paraId="4C23B2AE" w14:textId="108AA331" w:rsidR="00395E65" w:rsidRDefault="00395E65" w:rsidP="00256F6C">
      <w:pPr>
        <w:rPr>
          <w:sz w:val="20"/>
        </w:rPr>
      </w:pPr>
    </w:p>
    <w:p w14:paraId="31A34A72" w14:textId="606BC15E" w:rsidR="00395E65" w:rsidRDefault="00395E65" w:rsidP="00256F6C">
      <w:pPr>
        <w:rPr>
          <w:sz w:val="20"/>
        </w:rPr>
      </w:pPr>
    </w:p>
    <w:p w14:paraId="3B9F1C78" w14:textId="1EBB766F" w:rsidR="003D7F7D" w:rsidRDefault="003D7F7D" w:rsidP="00256F6C">
      <w:pPr>
        <w:rPr>
          <w:sz w:val="20"/>
        </w:rPr>
      </w:pPr>
    </w:p>
    <w:p w14:paraId="18BB3154" w14:textId="77777777" w:rsidR="00F85403" w:rsidRDefault="00F85403" w:rsidP="00256F6C">
      <w:pPr>
        <w:rPr>
          <w:sz w:val="20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83"/>
        <w:gridCol w:w="8513"/>
      </w:tblGrid>
      <w:tr w:rsidR="00395E65" w14:paraId="080FFB6D" w14:textId="77777777" w:rsidTr="00B62156">
        <w:trPr>
          <w:trHeight w:val="340"/>
        </w:trPr>
        <w:tc>
          <w:tcPr>
            <w:tcW w:w="1983" w:type="dxa"/>
            <w:vAlign w:val="center"/>
          </w:tcPr>
          <w:p w14:paraId="1F456D73" w14:textId="77777777" w:rsidR="00395E65" w:rsidRDefault="00395E65" w:rsidP="00B62156">
            <w:pPr>
              <w:pStyle w:val="Randtitel"/>
              <w:jc w:val="left"/>
              <w:rPr>
                <w:sz w:val="21"/>
                <w:szCs w:val="21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  <w:hideMark/>
          </w:tcPr>
          <w:p w14:paraId="458485DB" w14:textId="77777777" w:rsidR="00395E65" w:rsidRDefault="00395E65" w:rsidP="00B62156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1 der Schlüsselperson QS-Leitung</w:t>
            </w:r>
          </w:p>
        </w:tc>
      </w:tr>
      <w:tr w:rsidR="00395E65" w14:paraId="20DEC6F5" w14:textId="77777777" w:rsidTr="00B62156">
        <w:trPr>
          <w:trHeight w:hRule="exact" w:val="90"/>
        </w:trPr>
        <w:tc>
          <w:tcPr>
            <w:tcW w:w="1983" w:type="dxa"/>
          </w:tcPr>
          <w:p w14:paraId="682D4868" w14:textId="77777777" w:rsidR="00395E65" w:rsidRDefault="00395E65" w:rsidP="00B62156">
            <w:pPr>
              <w:pStyle w:val="Randtitel"/>
              <w:spacing w:line="200" w:lineRule="exact"/>
            </w:pPr>
          </w:p>
        </w:tc>
        <w:tc>
          <w:tcPr>
            <w:tcW w:w="8513" w:type="dxa"/>
          </w:tcPr>
          <w:p w14:paraId="2C3FA662" w14:textId="77777777" w:rsidR="00395E65" w:rsidRDefault="00395E65" w:rsidP="00B62156">
            <w:pPr>
              <w:pStyle w:val="Standardeinzug"/>
              <w:ind w:left="0"/>
              <w:rPr>
                <w:sz w:val="16"/>
                <w:lang w:eastAsia="en-GB"/>
              </w:rPr>
            </w:pPr>
          </w:p>
        </w:tc>
      </w:tr>
      <w:tr w:rsidR="00395E65" w14:paraId="2B5793C6" w14:textId="77777777" w:rsidTr="00B62156">
        <w:trPr>
          <w:trHeight w:hRule="exact" w:val="510"/>
        </w:trPr>
        <w:tc>
          <w:tcPr>
            <w:tcW w:w="1983" w:type="dxa"/>
          </w:tcPr>
          <w:p w14:paraId="1D83782D" w14:textId="77777777" w:rsidR="00395E65" w:rsidRDefault="00395E65" w:rsidP="00B62156">
            <w:pPr>
              <w:pStyle w:val="Randtitel"/>
              <w:spacing w:line="240" w:lineRule="auto"/>
              <w:rPr>
                <w:ins w:id="0" w:author="Samuel Eberli" w:date="2023-11-17T11:47:00Z"/>
              </w:rPr>
            </w:pPr>
            <w:permStart w:id="214965850" w:edGrp="everyone" w:colFirst="1" w:colLast="1"/>
            <w:r>
              <w:t>Objekt, Ort</w:t>
            </w:r>
          </w:p>
          <w:p w14:paraId="5555F79B" w14:textId="3B9FECA1" w:rsidR="006B225B" w:rsidRDefault="006B225B" w:rsidP="00B62156">
            <w:pPr>
              <w:pStyle w:val="Randtitel"/>
              <w:spacing w:line="240" w:lineRule="auto"/>
            </w:pPr>
            <w:r>
              <w:t>Fertigstellungsdatum</w:t>
            </w:r>
          </w:p>
          <w:p w14:paraId="57A621A6" w14:textId="77777777" w:rsidR="00395E65" w:rsidRDefault="00395E65" w:rsidP="00B62156">
            <w:pPr>
              <w:pStyle w:val="Randtitel"/>
              <w:spacing w:line="240" w:lineRule="auto"/>
            </w:pPr>
          </w:p>
        </w:tc>
        <w:tc>
          <w:tcPr>
            <w:tcW w:w="8513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B65CC33" w14:textId="77777777" w:rsidR="00395E65" w:rsidRDefault="00395E65" w:rsidP="00B62156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C5289B" w14:paraId="2A3D8FA4" w14:textId="77777777" w:rsidTr="00C5289B">
        <w:trPr>
          <w:trHeight w:hRule="exact" w:val="510"/>
        </w:trPr>
        <w:tc>
          <w:tcPr>
            <w:tcW w:w="1983" w:type="dxa"/>
          </w:tcPr>
          <w:p w14:paraId="5750860E" w14:textId="3E9296AF" w:rsidR="00C5289B" w:rsidRDefault="00AC4A8C" w:rsidP="00C5289B">
            <w:pPr>
              <w:pStyle w:val="Randtitel"/>
              <w:spacing w:line="240" w:lineRule="auto"/>
            </w:pPr>
            <w:bookmarkStart w:id="1" w:name="_Hlk146270894"/>
            <w:permStart w:id="861682969" w:edGrp="everyone" w:colFirst="1" w:colLast="1"/>
            <w:permEnd w:id="214965850"/>
            <w:r>
              <w:t>Baukategorie</w:t>
            </w:r>
            <w:permEnd w:id="861682969"/>
          </w:p>
          <w:p w14:paraId="27254905" w14:textId="18AB80B5" w:rsidR="00C5289B" w:rsidRPr="000D72D1" w:rsidRDefault="00AC4A8C" w:rsidP="00C5289B">
            <w:pPr>
              <w:pStyle w:val="Randtitel"/>
              <w:spacing w:line="240" w:lineRule="auto"/>
            </w:pPr>
            <w:r>
              <w:t>(</w:t>
            </w:r>
            <w:r w:rsidR="00C5289B">
              <w:t>SIA 102:</w:t>
            </w:r>
            <w:r w:rsidR="004D5EC7">
              <w:t>2014</w:t>
            </w:r>
            <w:r>
              <w:t>, 7.6)</w:t>
            </w:r>
            <w:r w:rsidR="00C5289B">
              <w:t xml:space="preserve"> </w:t>
            </w:r>
            <w:r w:rsidR="004D5EC7">
              <w:br/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C6F05C7" w14:textId="77777777" w:rsidR="00C5289B" w:rsidRPr="000D72D1" w:rsidRDefault="00C5289B" w:rsidP="00C5289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bookmarkEnd w:id="1"/>
      <w:tr w:rsidR="00FE56B1" w14:paraId="3D83D950" w14:textId="77777777" w:rsidTr="0063258B">
        <w:trPr>
          <w:trHeight w:hRule="exact" w:val="510"/>
        </w:trPr>
        <w:tc>
          <w:tcPr>
            <w:tcW w:w="1983" w:type="dxa"/>
            <w:hideMark/>
          </w:tcPr>
          <w:p w14:paraId="02324C69" w14:textId="580C10F3" w:rsidR="00FE56B1" w:rsidRDefault="00AC4A8C" w:rsidP="0063258B">
            <w:pPr>
              <w:pStyle w:val="Randtitel"/>
              <w:spacing w:line="240" w:lineRule="auto"/>
            </w:pPr>
            <w:r>
              <w:t xml:space="preserve">Baukosten </w:t>
            </w:r>
            <w:r w:rsidR="00FE56B1">
              <w:t>in CHF</w:t>
            </w:r>
            <w:r w:rsidR="00FE56B1">
              <w:br/>
              <w:t>(BKP 1-9)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EAA1210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6238AB" w14:paraId="0D9382DC" w14:textId="77777777" w:rsidTr="0063258B">
        <w:trPr>
          <w:trHeight w:hRule="exact" w:val="510"/>
        </w:trPr>
        <w:tc>
          <w:tcPr>
            <w:tcW w:w="1983" w:type="dxa"/>
          </w:tcPr>
          <w:p w14:paraId="4802C5CF" w14:textId="353BE468" w:rsidR="006238AB" w:rsidDel="00AC4A8C" w:rsidRDefault="006238AB" w:rsidP="0063258B">
            <w:pPr>
              <w:pStyle w:val="Randtitel"/>
              <w:spacing w:line="240" w:lineRule="auto"/>
            </w:pPr>
            <w:r>
              <w:t>Geschossfläche in m</w:t>
            </w:r>
            <w:r w:rsidRPr="00605F8E">
              <w:rPr>
                <w:vertAlign w:val="superscript"/>
              </w:rPr>
              <w:t>2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D6B6F24" w14:textId="77777777" w:rsidR="006238AB" w:rsidRDefault="006238AB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6E23FFD3" w14:textId="77777777" w:rsidTr="0063258B">
        <w:trPr>
          <w:trHeight w:hRule="exact" w:val="510"/>
        </w:trPr>
        <w:tc>
          <w:tcPr>
            <w:tcW w:w="1983" w:type="dxa"/>
          </w:tcPr>
          <w:p w14:paraId="326ADA15" w14:textId="57AC4AD2" w:rsidR="00FE56B1" w:rsidRDefault="00FE56B1" w:rsidP="0063258B">
            <w:pPr>
              <w:pStyle w:val="Randtitel"/>
              <w:spacing w:line="240" w:lineRule="auto"/>
            </w:pPr>
            <w:r>
              <w:t xml:space="preserve">bearbeitete </w:t>
            </w:r>
            <w:r w:rsidRPr="00A413DE">
              <w:t>Projekt</w:t>
            </w:r>
            <w:r>
              <w:t xml:space="preserve">- </w:t>
            </w:r>
            <w:proofErr w:type="spellStart"/>
            <w:r w:rsidRPr="00A413DE">
              <w:t>ph</w:t>
            </w:r>
            <w:r>
              <w:t>asen</w:t>
            </w:r>
            <w:proofErr w:type="spellEnd"/>
            <w:r>
              <w:t xml:space="preserve"> (</w:t>
            </w:r>
            <w:r w:rsidRPr="00A413DE">
              <w:t>SIA 1</w:t>
            </w:r>
            <w:r w:rsidR="004D5EC7"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83D2E3F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A8388D" w14:paraId="1DE9D127" w14:textId="77777777" w:rsidTr="007933FF">
        <w:trPr>
          <w:trHeight w:hRule="exact" w:val="510"/>
        </w:trPr>
        <w:tc>
          <w:tcPr>
            <w:tcW w:w="1983" w:type="dxa"/>
            <w:hideMark/>
          </w:tcPr>
          <w:p w14:paraId="0489E146" w14:textId="6647A132" w:rsidR="00A8388D" w:rsidRDefault="00A8388D" w:rsidP="00F607D1">
            <w:pPr>
              <w:pStyle w:val="Randtitel"/>
              <w:spacing w:line="240" w:lineRule="auto"/>
            </w:pPr>
            <w:r>
              <w:t>Funktion und Rolle der Schlüsselperson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893ECA2" w14:textId="77777777" w:rsidR="00A8388D" w:rsidRDefault="00A8388D" w:rsidP="00F607D1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C5289B" w14:paraId="39B8C734" w14:textId="77777777" w:rsidTr="0011479B">
        <w:trPr>
          <w:trHeight w:hRule="exact" w:val="1335"/>
        </w:trPr>
        <w:tc>
          <w:tcPr>
            <w:tcW w:w="1983" w:type="dxa"/>
            <w:hideMark/>
          </w:tcPr>
          <w:p w14:paraId="244FF199" w14:textId="77777777" w:rsidR="00C5289B" w:rsidRDefault="00C5289B" w:rsidP="00C5289B">
            <w:pPr>
              <w:pStyle w:val="Randtitel"/>
              <w:spacing w:line="240" w:lineRule="auto"/>
            </w:pPr>
            <w:permStart w:id="326961899" w:edGrp="everyone" w:colFirst="1" w:colLast="1"/>
            <w:r>
              <w:t>Charakterisierung des Projekts in Stichworten</w:t>
            </w:r>
          </w:p>
          <w:p w14:paraId="29F45360" w14:textId="77777777" w:rsidR="00C5289B" w:rsidRDefault="00C5289B" w:rsidP="00C5289B">
            <w:pPr>
              <w:pStyle w:val="Randtitel"/>
              <w:spacing w:line="240" w:lineRule="auto"/>
            </w:pP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5198D25" w14:textId="77777777" w:rsidR="00C5289B" w:rsidRDefault="00C5289B" w:rsidP="00C5289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248DDCCC" w14:textId="77777777" w:rsidR="00C5289B" w:rsidRDefault="00C5289B" w:rsidP="00C5289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7B9BD9FE" w14:textId="77777777" w:rsidR="00C5289B" w:rsidRDefault="00C5289B" w:rsidP="00C5289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1533C458" w14:textId="77777777" w:rsidR="00C5289B" w:rsidRDefault="00C5289B" w:rsidP="00C5289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1D2F46B8" w14:textId="2506E960" w:rsidR="00C5289B" w:rsidRDefault="00C5289B" w:rsidP="00C5289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326961899"/>
      <w:tr w:rsidR="00C5289B" w14:paraId="7A409017" w14:textId="77777777" w:rsidTr="00B62156">
        <w:trPr>
          <w:trHeight w:hRule="exact" w:val="510"/>
        </w:trPr>
        <w:tc>
          <w:tcPr>
            <w:tcW w:w="1983" w:type="dxa"/>
            <w:hideMark/>
          </w:tcPr>
          <w:p w14:paraId="00BEDEE0" w14:textId="77777777" w:rsidR="00C5289B" w:rsidRDefault="00C5289B" w:rsidP="00C5289B">
            <w:pPr>
              <w:pStyle w:val="Randtitel"/>
              <w:spacing w:line="240" w:lineRule="auto"/>
            </w:pPr>
            <w:r>
              <w:t>Referenzperson</w:t>
            </w:r>
          </w:p>
          <w:p w14:paraId="3578E7B4" w14:textId="77777777" w:rsidR="00C5289B" w:rsidRDefault="00C5289B" w:rsidP="00C5289B">
            <w:pPr>
              <w:pStyle w:val="Randtitel"/>
              <w:spacing w:line="240" w:lineRule="auto"/>
            </w:pPr>
            <w:r>
              <w:t>(Name, Funktion)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A5DC44C" w14:textId="77777777" w:rsidR="00C5289B" w:rsidRDefault="00C5289B" w:rsidP="00C5289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1902725641" w:edGrp="everyone" w:colFirst="1" w:colLast="1"/>
          </w:p>
        </w:tc>
      </w:tr>
      <w:permEnd w:id="1902725641"/>
    </w:tbl>
    <w:p w14:paraId="308F3D68" w14:textId="77777777" w:rsidR="00C5289B" w:rsidRDefault="00C5289B" w:rsidP="00256F6C">
      <w:pPr>
        <w:rPr>
          <w:sz w:val="20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83"/>
        <w:gridCol w:w="8513"/>
      </w:tblGrid>
      <w:tr w:rsidR="00C5289B" w14:paraId="0C03B0F4" w14:textId="77777777" w:rsidTr="00C46961">
        <w:trPr>
          <w:trHeight w:val="340"/>
        </w:trPr>
        <w:tc>
          <w:tcPr>
            <w:tcW w:w="1983" w:type="dxa"/>
            <w:vAlign w:val="center"/>
          </w:tcPr>
          <w:p w14:paraId="6E3EE004" w14:textId="77777777" w:rsidR="00C5289B" w:rsidRDefault="00C5289B" w:rsidP="00C46961">
            <w:pPr>
              <w:pStyle w:val="Randtitel"/>
              <w:jc w:val="left"/>
              <w:rPr>
                <w:sz w:val="21"/>
                <w:szCs w:val="21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  <w:hideMark/>
          </w:tcPr>
          <w:p w14:paraId="7D24E8CB" w14:textId="7D2F3D4D" w:rsidR="00C5289B" w:rsidRDefault="00C5289B" w:rsidP="00C46961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2 der Schlüsselperson QS-Leitung</w:t>
            </w:r>
          </w:p>
        </w:tc>
      </w:tr>
      <w:tr w:rsidR="00C5289B" w14:paraId="16787921" w14:textId="77777777" w:rsidTr="00C46961">
        <w:trPr>
          <w:trHeight w:hRule="exact" w:val="90"/>
        </w:trPr>
        <w:tc>
          <w:tcPr>
            <w:tcW w:w="1983" w:type="dxa"/>
          </w:tcPr>
          <w:p w14:paraId="04A84833" w14:textId="77777777" w:rsidR="00C5289B" w:rsidRDefault="00C5289B" w:rsidP="00C46961">
            <w:pPr>
              <w:pStyle w:val="Randtitel"/>
              <w:spacing w:line="200" w:lineRule="exact"/>
            </w:pPr>
          </w:p>
        </w:tc>
        <w:tc>
          <w:tcPr>
            <w:tcW w:w="8513" w:type="dxa"/>
          </w:tcPr>
          <w:p w14:paraId="46E691E9" w14:textId="77777777" w:rsidR="00C5289B" w:rsidRDefault="00C5289B" w:rsidP="00C46961">
            <w:pPr>
              <w:pStyle w:val="Standardeinzug"/>
              <w:ind w:left="0"/>
              <w:rPr>
                <w:sz w:val="16"/>
                <w:lang w:eastAsia="en-GB"/>
              </w:rPr>
            </w:pPr>
          </w:p>
        </w:tc>
      </w:tr>
      <w:tr w:rsidR="00FE56B1" w14:paraId="0E211157" w14:textId="77777777" w:rsidTr="0063258B">
        <w:trPr>
          <w:trHeight w:hRule="exact" w:val="510"/>
        </w:trPr>
        <w:tc>
          <w:tcPr>
            <w:tcW w:w="1983" w:type="dxa"/>
          </w:tcPr>
          <w:p w14:paraId="29FE63AD" w14:textId="77777777" w:rsidR="00FE56B1" w:rsidRDefault="00FE56B1" w:rsidP="0063258B">
            <w:pPr>
              <w:pStyle w:val="Randtitel"/>
              <w:spacing w:line="240" w:lineRule="auto"/>
            </w:pPr>
            <w:permStart w:id="742156846" w:edGrp="everyone" w:colFirst="1" w:colLast="1"/>
            <w:permStart w:id="1971987807" w:edGrp="everyone" w:colFirst="1" w:colLast="1"/>
            <w:r>
              <w:t>Objekt, Ort</w:t>
            </w:r>
          </w:p>
          <w:p w14:paraId="6208C624" w14:textId="77777777" w:rsidR="006B225B" w:rsidRDefault="006B225B" w:rsidP="006B225B">
            <w:pPr>
              <w:pStyle w:val="Randtitel"/>
              <w:spacing w:line="240" w:lineRule="auto"/>
            </w:pPr>
            <w:r>
              <w:t>Fertigstellungsdatum</w:t>
            </w:r>
          </w:p>
          <w:p w14:paraId="2CCE1D3D" w14:textId="77777777" w:rsidR="006B225B" w:rsidRDefault="006B225B" w:rsidP="0063258B">
            <w:pPr>
              <w:pStyle w:val="Randtitel"/>
              <w:spacing w:line="240" w:lineRule="auto"/>
            </w:pPr>
          </w:p>
          <w:p w14:paraId="1F42B1DA" w14:textId="77777777" w:rsidR="00FE56B1" w:rsidRDefault="00FE56B1" w:rsidP="0063258B">
            <w:pPr>
              <w:pStyle w:val="Randtitel"/>
              <w:spacing w:line="240" w:lineRule="auto"/>
            </w:pPr>
          </w:p>
        </w:tc>
        <w:tc>
          <w:tcPr>
            <w:tcW w:w="8513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CADAF0B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742156846"/>
      <w:tr w:rsidR="00FE56B1" w14:paraId="0B3D4081" w14:textId="77777777" w:rsidTr="0063258B">
        <w:trPr>
          <w:trHeight w:hRule="exact" w:val="510"/>
        </w:trPr>
        <w:tc>
          <w:tcPr>
            <w:tcW w:w="1983" w:type="dxa"/>
          </w:tcPr>
          <w:p w14:paraId="02260D2F" w14:textId="61F32400" w:rsidR="00A8388D" w:rsidRDefault="00AC4A8C" w:rsidP="00A8388D">
            <w:pPr>
              <w:pStyle w:val="Randtitel"/>
              <w:spacing w:line="240" w:lineRule="auto"/>
            </w:pPr>
            <w:r>
              <w:t>Baukategorie</w:t>
            </w:r>
          </w:p>
          <w:p w14:paraId="374652FE" w14:textId="47B8F927" w:rsidR="00FE56B1" w:rsidRPr="000D72D1" w:rsidRDefault="00AC4A8C" w:rsidP="00A8388D">
            <w:pPr>
              <w:pStyle w:val="Randtitel"/>
              <w:spacing w:line="240" w:lineRule="auto"/>
            </w:pPr>
            <w:r>
              <w:t>(</w:t>
            </w:r>
            <w:r w:rsidR="00A8388D">
              <w:t>SIA 102:2014</w:t>
            </w:r>
            <w:r>
              <w:t>, 7.6)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FEABC0F" w14:textId="77777777" w:rsidR="00FE56B1" w:rsidRPr="000D72D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4376F96F" w14:textId="77777777" w:rsidTr="0063258B">
        <w:trPr>
          <w:trHeight w:hRule="exact" w:val="510"/>
        </w:trPr>
        <w:tc>
          <w:tcPr>
            <w:tcW w:w="1983" w:type="dxa"/>
            <w:hideMark/>
          </w:tcPr>
          <w:p w14:paraId="21C19F53" w14:textId="1E3B2F40" w:rsidR="00FE56B1" w:rsidRDefault="00AC4A8C" w:rsidP="0063258B">
            <w:pPr>
              <w:pStyle w:val="Randtitel"/>
              <w:spacing w:line="240" w:lineRule="auto"/>
            </w:pPr>
            <w:r>
              <w:t xml:space="preserve">Baukosten </w:t>
            </w:r>
            <w:r w:rsidR="00FE56B1">
              <w:t>in CHF</w:t>
            </w:r>
            <w:r w:rsidR="00FE56B1">
              <w:br/>
              <w:t>(BKP 1-9)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C09EA87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6238AB" w14:paraId="5428BCD5" w14:textId="77777777" w:rsidTr="0063258B">
        <w:trPr>
          <w:trHeight w:hRule="exact" w:val="510"/>
        </w:trPr>
        <w:tc>
          <w:tcPr>
            <w:tcW w:w="1983" w:type="dxa"/>
          </w:tcPr>
          <w:p w14:paraId="1B99F380" w14:textId="3143F538" w:rsidR="006238AB" w:rsidDel="00AC4A8C" w:rsidRDefault="006238AB" w:rsidP="0063258B">
            <w:pPr>
              <w:pStyle w:val="Randtitel"/>
              <w:spacing w:line="240" w:lineRule="auto"/>
            </w:pPr>
            <w:r>
              <w:t>Geschossfläche in m</w:t>
            </w:r>
            <w:r w:rsidRPr="00C463FC">
              <w:rPr>
                <w:vertAlign w:val="superscript"/>
              </w:rPr>
              <w:t>2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C1F345D" w14:textId="77777777" w:rsidR="006238AB" w:rsidRDefault="006238AB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15801E54" w14:textId="77777777" w:rsidTr="0063258B">
        <w:trPr>
          <w:trHeight w:hRule="exact" w:val="510"/>
        </w:trPr>
        <w:tc>
          <w:tcPr>
            <w:tcW w:w="1983" w:type="dxa"/>
          </w:tcPr>
          <w:p w14:paraId="464C0099" w14:textId="674F5C29" w:rsidR="00FE56B1" w:rsidRDefault="00FE56B1" w:rsidP="007933FF">
            <w:pPr>
              <w:pStyle w:val="Randtitel"/>
              <w:spacing w:line="240" w:lineRule="auto"/>
              <w:ind w:right="2"/>
            </w:pPr>
            <w:r>
              <w:t xml:space="preserve">bearbeitete </w:t>
            </w:r>
            <w:r w:rsidRPr="00A413DE">
              <w:t>Projekt</w:t>
            </w:r>
            <w:r>
              <w:t xml:space="preserve">- </w:t>
            </w:r>
            <w:proofErr w:type="spellStart"/>
            <w:r w:rsidRPr="00A413DE">
              <w:t>ph</w:t>
            </w:r>
            <w:r>
              <w:t>asen</w:t>
            </w:r>
            <w:proofErr w:type="spellEnd"/>
            <w:r>
              <w:t xml:space="preserve"> (</w:t>
            </w:r>
            <w:r w:rsidRPr="00A413DE">
              <w:t>SIA 1</w:t>
            </w:r>
            <w:r w:rsidR="00A8388D"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CBFCF49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A8388D" w14:paraId="544F01B4" w14:textId="77777777" w:rsidTr="00F607D1">
        <w:trPr>
          <w:trHeight w:hRule="exact" w:val="510"/>
        </w:trPr>
        <w:tc>
          <w:tcPr>
            <w:tcW w:w="1983" w:type="dxa"/>
            <w:hideMark/>
          </w:tcPr>
          <w:p w14:paraId="5945C3AE" w14:textId="77777777" w:rsidR="00A8388D" w:rsidRDefault="00A8388D" w:rsidP="00F607D1">
            <w:pPr>
              <w:pStyle w:val="Randtitel"/>
              <w:spacing w:line="240" w:lineRule="auto"/>
            </w:pPr>
            <w:r>
              <w:t>Funktion und Rolle der Schlüsselperson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470BEA7" w14:textId="77777777" w:rsidR="00A8388D" w:rsidRDefault="00A8388D" w:rsidP="00F607D1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6C6A8578" w14:textId="77777777" w:rsidTr="0063258B">
        <w:trPr>
          <w:trHeight w:hRule="exact" w:val="1335"/>
        </w:trPr>
        <w:tc>
          <w:tcPr>
            <w:tcW w:w="1983" w:type="dxa"/>
            <w:hideMark/>
          </w:tcPr>
          <w:p w14:paraId="6F184B43" w14:textId="77777777" w:rsidR="00FE56B1" w:rsidRDefault="00FE56B1" w:rsidP="0063258B">
            <w:pPr>
              <w:pStyle w:val="Randtitel"/>
              <w:spacing w:line="240" w:lineRule="auto"/>
            </w:pPr>
            <w:permStart w:id="65426604" w:edGrp="everyone" w:colFirst="1" w:colLast="1"/>
            <w:r>
              <w:t>Charakterisierung des Projekts in Stichworten</w:t>
            </w:r>
          </w:p>
          <w:p w14:paraId="120C45E0" w14:textId="77777777" w:rsidR="00FE56B1" w:rsidRDefault="00FE56B1" w:rsidP="0063258B">
            <w:pPr>
              <w:pStyle w:val="Randtitel"/>
              <w:spacing w:line="240" w:lineRule="auto"/>
            </w:pP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BE151A7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0E06651D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0EA86D3F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E73D2CA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65426604"/>
      <w:tr w:rsidR="00FE56B1" w14:paraId="404DB93C" w14:textId="77777777" w:rsidTr="0063258B">
        <w:trPr>
          <w:trHeight w:hRule="exact" w:val="510"/>
        </w:trPr>
        <w:tc>
          <w:tcPr>
            <w:tcW w:w="1983" w:type="dxa"/>
            <w:hideMark/>
          </w:tcPr>
          <w:p w14:paraId="4D8F309F" w14:textId="77777777" w:rsidR="00FE56B1" w:rsidRDefault="00FE56B1" w:rsidP="0063258B">
            <w:pPr>
              <w:pStyle w:val="Randtitel"/>
              <w:spacing w:line="240" w:lineRule="auto"/>
            </w:pPr>
            <w:r>
              <w:t>Referenzperson</w:t>
            </w:r>
          </w:p>
          <w:p w14:paraId="0949307D" w14:textId="77777777" w:rsidR="00FE56B1" w:rsidRDefault="00FE56B1" w:rsidP="0063258B">
            <w:pPr>
              <w:pStyle w:val="Randtitel"/>
              <w:spacing w:line="240" w:lineRule="auto"/>
            </w:pPr>
            <w:r>
              <w:t>(Name, Funktion)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7D5CE07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490028146" w:edGrp="everyone" w:colFirst="1" w:colLast="1"/>
          </w:p>
        </w:tc>
      </w:tr>
      <w:permEnd w:id="1971987807"/>
      <w:permEnd w:id="490028146"/>
    </w:tbl>
    <w:p w14:paraId="23E8274D" w14:textId="27657A36" w:rsidR="00395E65" w:rsidRDefault="00395E65" w:rsidP="000D72D1">
      <w:pPr>
        <w:rPr>
          <w:sz w:val="20"/>
        </w:rPr>
      </w:pPr>
    </w:p>
    <w:p w14:paraId="7B0E3597" w14:textId="54A32EE4" w:rsidR="00FE56B1" w:rsidRDefault="00FE56B1" w:rsidP="000D72D1">
      <w:pPr>
        <w:rPr>
          <w:sz w:val="20"/>
        </w:rPr>
      </w:pPr>
    </w:p>
    <w:p w14:paraId="134ABD71" w14:textId="4EA0F8A9" w:rsidR="00795716" w:rsidRDefault="00795716" w:rsidP="000D72D1">
      <w:pPr>
        <w:rPr>
          <w:sz w:val="20"/>
        </w:rPr>
      </w:pPr>
    </w:p>
    <w:tbl>
      <w:tblPr>
        <w:tblW w:w="10496" w:type="dxa"/>
        <w:tblInd w:w="-1985" w:type="dxa"/>
        <w:tblLayout w:type="fixed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85"/>
        <w:gridCol w:w="8511"/>
      </w:tblGrid>
      <w:tr w:rsidR="00C5289B" w14:paraId="48CAB9F6" w14:textId="77777777" w:rsidTr="007933FF">
        <w:trPr>
          <w:trHeight w:val="340"/>
        </w:trPr>
        <w:tc>
          <w:tcPr>
            <w:tcW w:w="1985" w:type="dxa"/>
            <w:vAlign w:val="center"/>
          </w:tcPr>
          <w:p w14:paraId="6AE163D4" w14:textId="77777777" w:rsidR="00C5289B" w:rsidRDefault="00C5289B" w:rsidP="00C46961">
            <w:pPr>
              <w:pStyle w:val="Randtitel"/>
              <w:jc w:val="left"/>
              <w:rPr>
                <w:sz w:val="21"/>
                <w:szCs w:val="21"/>
              </w:rPr>
            </w:pPr>
          </w:p>
        </w:tc>
        <w:tc>
          <w:tcPr>
            <w:tcW w:w="8511" w:type="dxa"/>
            <w:shd w:val="clear" w:color="auto" w:fill="F2F2F2" w:themeFill="background1" w:themeFillShade="F2"/>
            <w:vAlign w:val="center"/>
            <w:hideMark/>
          </w:tcPr>
          <w:p w14:paraId="63BF9BD9" w14:textId="0E3AE7DD" w:rsidR="00C5289B" w:rsidRDefault="00C5289B" w:rsidP="00C46961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1 der Stellvertretung</w:t>
            </w:r>
            <w:r w:rsidR="006B225B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 xml:space="preserve"> der Schlüsselperson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 xml:space="preserve"> QS-Leitung</w:t>
            </w:r>
          </w:p>
        </w:tc>
      </w:tr>
      <w:tr w:rsidR="00C5289B" w14:paraId="6B786136" w14:textId="77777777" w:rsidTr="007933FF">
        <w:trPr>
          <w:trHeight w:hRule="exact" w:val="90"/>
        </w:trPr>
        <w:tc>
          <w:tcPr>
            <w:tcW w:w="1985" w:type="dxa"/>
          </w:tcPr>
          <w:p w14:paraId="244CDBF3" w14:textId="77777777" w:rsidR="00C5289B" w:rsidRDefault="00C5289B" w:rsidP="00C46961">
            <w:pPr>
              <w:pStyle w:val="Randtitel"/>
              <w:spacing w:line="200" w:lineRule="exact"/>
            </w:pPr>
          </w:p>
        </w:tc>
        <w:tc>
          <w:tcPr>
            <w:tcW w:w="8511" w:type="dxa"/>
          </w:tcPr>
          <w:p w14:paraId="339EBAFE" w14:textId="77777777" w:rsidR="00C5289B" w:rsidRDefault="00C5289B" w:rsidP="00C46961">
            <w:pPr>
              <w:pStyle w:val="Standardeinzug"/>
              <w:ind w:left="0"/>
              <w:rPr>
                <w:sz w:val="16"/>
                <w:lang w:eastAsia="en-GB"/>
              </w:rPr>
            </w:pPr>
          </w:p>
        </w:tc>
      </w:tr>
      <w:tr w:rsidR="00FE56B1" w14:paraId="502467EE" w14:textId="77777777" w:rsidTr="007933FF">
        <w:trPr>
          <w:trHeight w:hRule="exact" w:val="510"/>
        </w:trPr>
        <w:tc>
          <w:tcPr>
            <w:tcW w:w="1985" w:type="dxa"/>
          </w:tcPr>
          <w:p w14:paraId="4A11879D" w14:textId="77777777" w:rsidR="00FE56B1" w:rsidRDefault="00FE56B1" w:rsidP="0063258B">
            <w:pPr>
              <w:pStyle w:val="Randtitel"/>
              <w:spacing w:line="240" w:lineRule="auto"/>
            </w:pPr>
            <w:permStart w:id="1703744084" w:edGrp="everyone" w:colFirst="1" w:colLast="1"/>
            <w:permStart w:id="1398289846" w:edGrp="everyone" w:colFirst="1" w:colLast="1"/>
            <w:r>
              <w:t>Objekt, Ort</w:t>
            </w:r>
          </w:p>
          <w:p w14:paraId="67C9D551" w14:textId="77777777" w:rsidR="006B225B" w:rsidRDefault="006B225B" w:rsidP="006B225B">
            <w:pPr>
              <w:pStyle w:val="Randtitel"/>
              <w:spacing w:line="240" w:lineRule="auto"/>
            </w:pPr>
            <w:r>
              <w:t>Fertigstellungsdatum</w:t>
            </w:r>
          </w:p>
          <w:p w14:paraId="54B1128C" w14:textId="77777777" w:rsidR="006B225B" w:rsidRDefault="006B225B" w:rsidP="0063258B">
            <w:pPr>
              <w:pStyle w:val="Randtitel"/>
              <w:spacing w:line="240" w:lineRule="auto"/>
            </w:pPr>
          </w:p>
          <w:p w14:paraId="1D8C60CA" w14:textId="77777777" w:rsidR="00FE56B1" w:rsidRDefault="00FE56B1" w:rsidP="0063258B">
            <w:pPr>
              <w:pStyle w:val="Randtitel"/>
              <w:spacing w:line="240" w:lineRule="auto"/>
            </w:pPr>
          </w:p>
        </w:tc>
        <w:tc>
          <w:tcPr>
            <w:tcW w:w="851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D69D530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2B49CAB1" w14:textId="77777777" w:rsidTr="007933FF">
        <w:trPr>
          <w:trHeight w:hRule="exact" w:val="510"/>
        </w:trPr>
        <w:tc>
          <w:tcPr>
            <w:tcW w:w="1985" w:type="dxa"/>
          </w:tcPr>
          <w:p w14:paraId="09907A44" w14:textId="4D3F04F1" w:rsidR="00FE56B1" w:rsidRDefault="00AC4A8C" w:rsidP="0063258B">
            <w:pPr>
              <w:pStyle w:val="Randtitel"/>
              <w:spacing w:line="240" w:lineRule="auto"/>
            </w:pPr>
            <w:permStart w:id="1312763488" w:edGrp="everyone" w:colFirst="1" w:colLast="1"/>
            <w:permEnd w:id="1703744084"/>
            <w:r>
              <w:t>Baukategorie</w:t>
            </w:r>
            <w:permEnd w:id="1312763488"/>
          </w:p>
          <w:p w14:paraId="06AF2E2A" w14:textId="05AD7FED" w:rsidR="00FE56B1" w:rsidRPr="000D72D1" w:rsidRDefault="00AC4A8C" w:rsidP="0063258B">
            <w:pPr>
              <w:pStyle w:val="Randtitel"/>
              <w:spacing w:line="240" w:lineRule="auto"/>
            </w:pPr>
            <w:r>
              <w:t>(</w:t>
            </w:r>
            <w:r w:rsidR="00EF7088">
              <w:t>SIA 102:2014</w:t>
            </w:r>
            <w:r>
              <w:t>, 7.6)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98AC239" w14:textId="77777777" w:rsidR="00FE56B1" w:rsidRPr="000D72D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23055C5D" w14:textId="77777777" w:rsidTr="007933FF">
        <w:trPr>
          <w:trHeight w:hRule="exact" w:val="510"/>
        </w:trPr>
        <w:tc>
          <w:tcPr>
            <w:tcW w:w="1985" w:type="dxa"/>
            <w:hideMark/>
          </w:tcPr>
          <w:p w14:paraId="0D7D6A5B" w14:textId="6C114990" w:rsidR="00FE56B1" w:rsidRDefault="00AC4A8C" w:rsidP="0063258B">
            <w:pPr>
              <w:pStyle w:val="Randtitel"/>
              <w:spacing w:line="240" w:lineRule="auto"/>
            </w:pPr>
            <w:r>
              <w:t xml:space="preserve">Baukosten </w:t>
            </w:r>
            <w:r w:rsidR="00FE56B1">
              <w:t>in CHF</w:t>
            </w:r>
            <w:r w:rsidR="00FE56B1">
              <w:br/>
              <w:t>(BKP 1-9)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F65E4C0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6238AB" w14:paraId="67EA150F" w14:textId="77777777" w:rsidTr="007933FF">
        <w:trPr>
          <w:trHeight w:hRule="exact" w:val="510"/>
        </w:trPr>
        <w:tc>
          <w:tcPr>
            <w:tcW w:w="1985" w:type="dxa"/>
          </w:tcPr>
          <w:p w14:paraId="058B0232" w14:textId="2CAF6CC7" w:rsidR="006238AB" w:rsidDel="00AC4A8C" w:rsidRDefault="006238AB" w:rsidP="0063258B">
            <w:pPr>
              <w:pStyle w:val="Randtitel"/>
              <w:spacing w:line="240" w:lineRule="auto"/>
            </w:pPr>
            <w:r>
              <w:t>Geschossfläche in m</w:t>
            </w:r>
            <w:r w:rsidRPr="00605F8E">
              <w:rPr>
                <w:vertAlign w:val="superscript"/>
              </w:rPr>
              <w:t>2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0DFE1E6" w14:textId="77777777" w:rsidR="006238AB" w:rsidRDefault="006238AB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22A256B2" w14:textId="77777777" w:rsidTr="007933FF">
        <w:trPr>
          <w:trHeight w:hRule="exact" w:val="510"/>
        </w:trPr>
        <w:tc>
          <w:tcPr>
            <w:tcW w:w="1985" w:type="dxa"/>
          </w:tcPr>
          <w:p w14:paraId="1FB5219F" w14:textId="581D73B7" w:rsidR="00FE56B1" w:rsidRDefault="00FE56B1" w:rsidP="0063258B">
            <w:pPr>
              <w:pStyle w:val="Randtitel"/>
              <w:spacing w:line="240" w:lineRule="auto"/>
            </w:pPr>
            <w:r>
              <w:t xml:space="preserve">bearbeitete </w:t>
            </w:r>
            <w:r w:rsidRPr="00A413DE">
              <w:t>Projekt</w:t>
            </w:r>
            <w:r>
              <w:t xml:space="preserve">- </w:t>
            </w:r>
            <w:proofErr w:type="spellStart"/>
            <w:r w:rsidRPr="00A413DE">
              <w:t>ph</w:t>
            </w:r>
            <w:r>
              <w:t>asen</w:t>
            </w:r>
            <w:proofErr w:type="spellEnd"/>
            <w:r>
              <w:t xml:space="preserve"> (</w:t>
            </w:r>
            <w:r w:rsidRPr="00A413DE">
              <w:t>SIA 1</w:t>
            </w:r>
            <w:r w:rsidR="00EF7088"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2D78F55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EF7088" w14:paraId="6DA2D335" w14:textId="77777777" w:rsidTr="00636FF3">
        <w:trPr>
          <w:trHeight w:hRule="exact" w:val="510"/>
        </w:trPr>
        <w:tc>
          <w:tcPr>
            <w:tcW w:w="1985" w:type="dxa"/>
            <w:hideMark/>
          </w:tcPr>
          <w:p w14:paraId="2F3DEEA5" w14:textId="77777777" w:rsidR="00EF7088" w:rsidRDefault="00EF7088" w:rsidP="00636FF3">
            <w:pPr>
              <w:pStyle w:val="Randtitel"/>
              <w:spacing w:line="240" w:lineRule="auto"/>
            </w:pPr>
            <w:r>
              <w:t>Funktion und Rolle der Schlüsselperson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5F90788" w14:textId="77777777" w:rsidR="00EF7088" w:rsidRDefault="00EF7088" w:rsidP="00636FF3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EF7088" w14:paraId="3B4DAA89" w14:textId="77777777" w:rsidTr="00FE56B1">
        <w:trPr>
          <w:trHeight w:hRule="exact" w:val="510"/>
        </w:trPr>
        <w:tc>
          <w:tcPr>
            <w:tcW w:w="1985" w:type="dxa"/>
          </w:tcPr>
          <w:p w14:paraId="05CF0D93" w14:textId="77777777" w:rsidR="00EF7088" w:rsidRDefault="00EF7088" w:rsidP="0063258B">
            <w:pPr>
              <w:pStyle w:val="Randtitel"/>
              <w:spacing w:line="240" w:lineRule="auto"/>
            </w:pP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34864BD" w14:textId="77777777" w:rsidR="00EF7088" w:rsidRDefault="00EF7088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4E34A41C" w14:textId="77777777" w:rsidTr="007933FF">
        <w:trPr>
          <w:trHeight w:hRule="exact" w:val="1335"/>
        </w:trPr>
        <w:tc>
          <w:tcPr>
            <w:tcW w:w="1985" w:type="dxa"/>
            <w:hideMark/>
          </w:tcPr>
          <w:p w14:paraId="48E4A197" w14:textId="77777777" w:rsidR="00FE56B1" w:rsidRDefault="00FE56B1" w:rsidP="0063258B">
            <w:pPr>
              <w:pStyle w:val="Randtitel"/>
              <w:spacing w:line="240" w:lineRule="auto"/>
            </w:pPr>
            <w:permStart w:id="1820227981" w:edGrp="everyone" w:colFirst="1" w:colLast="1"/>
            <w:r>
              <w:t>Charakterisierung des Projekts in Stichworten</w:t>
            </w:r>
          </w:p>
          <w:p w14:paraId="0617EDCF" w14:textId="77777777" w:rsidR="00FE56B1" w:rsidRDefault="00FE56B1" w:rsidP="0063258B">
            <w:pPr>
              <w:pStyle w:val="Randtitel"/>
              <w:spacing w:line="240" w:lineRule="auto"/>
            </w:pP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3B47D38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820227981"/>
      <w:tr w:rsidR="00FE56B1" w14:paraId="7E3236F0" w14:textId="77777777" w:rsidTr="007933FF">
        <w:trPr>
          <w:trHeight w:hRule="exact" w:val="510"/>
        </w:trPr>
        <w:tc>
          <w:tcPr>
            <w:tcW w:w="1985" w:type="dxa"/>
            <w:hideMark/>
          </w:tcPr>
          <w:p w14:paraId="5488AD0C" w14:textId="77777777" w:rsidR="00FE56B1" w:rsidRDefault="00FE56B1" w:rsidP="0063258B">
            <w:pPr>
              <w:pStyle w:val="Randtitel"/>
              <w:spacing w:line="240" w:lineRule="auto"/>
            </w:pPr>
            <w:r>
              <w:t>Referenzperson</w:t>
            </w:r>
          </w:p>
          <w:p w14:paraId="1A638E43" w14:textId="77777777" w:rsidR="00FE56B1" w:rsidRDefault="00FE56B1" w:rsidP="0063258B">
            <w:pPr>
              <w:pStyle w:val="Randtitel"/>
              <w:spacing w:line="240" w:lineRule="auto"/>
            </w:pPr>
            <w:r>
              <w:t>(Name, Funktion)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8555F34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2012576085" w:edGrp="everyone" w:colFirst="1" w:colLast="1"/>
          </w:p>
        </w:tc>
      </w:tr>
      <w:permEnd w:id="1398289846"/>
      <w:permEnd w:id="2012576085"/>
    </w:tbl>
    <w:p w14:paraId="683812B5" w14:textId="77777777" w:rsidR="00DE386D" w:rsidRDefault="00DE386D" w:rsidP="000D72D1">
      <w:pPr>
        <w:rPr>
          <w:sz w:val="20"/>
        </w:rPr>
      </w:pPr>
    </w:p>
    <w:tbl>
      <w:tblPr>
        <w:tblW w:w="10496" w:type="dxa"/>
        <w:tblInd w:w="-1985" w:type="dxa"/>
        <w:tblLayout w:type="fixed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85"/>
        <w:gridCol w:w="8511"/>
      </w:tblGrid>
      <w:tr w:rsidR="00C5289B" w14:paraId="1B86E374" w14:textId="77777777" w:rsidTr="00355407">
        <w:trPr>
          <w:trHeight w:val="340"/>
        </w:trPr>
        <w:tc>
          <w:tcPr>
            <w:tcW w:w="1985" w:type="dxa"/>
            <w:vAlign w:val="center"/>
          </w:tcPr>
          <w:p w14:paraId="792369A3" w14:textId="77777777" w:rsidR="00C5289B" w:rsidRDefault="00C5289B" w:rsidP="00C46961">
            <w:pPr>
              <w:pStyle w:val="Randtitel"/>
              <w:jc w:val="left"/>
              <w:rPr>
                <w:sz w:val="21"/>
                <w:szCs w:val="21"/>
              </w:rPr>
            </w:pPr>
          </w:p>
        </w:tc>
        <w:tc>
          <w:tcPr>
            <w:tcW w:w="8511" w:type="dxa"/>
            <w:shd w:val="clear" w:color="auto" w:fill="F2F2F2" w:themeFill="background1" w:themeFillShade="F2"/>
            <w:vAlign w:val="center"/>
            <w:hideMark/>
          </w:tcPr>
          <w:p w14:paraId="5E988082" w14:textId="022555BC" w:rsidR="00C5289B" w:rsidRDefault="00C5289B" w:rsidP="00C46961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 xml:space="preserve">Referenzobjekt 2 der Stellvertretung </w:t>
            </w:r>
            <w:r w:rsidR="006B225B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 xml:space="preserve">der Schlüsselperson 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QS-Leitung</w:t>
            </w:r>
          </w:p>
        </w:tc>
      </w:tr>
      <w:tr w:rsidR="00C5289B" w14:paraId="1883D3DE" w14:textId="77777777" w:rsidTr="00355407">
        <w:trPr>
          <w:trHeight w:hRule="exact" w:val="90"/>
        </w:trPr>
        <w:tc>
          <w:tcPr>
            <w:tcW w:w="1985" w:type="dxa"/>
          </w:tcPr>
          <w:p w14:paraId="20D0A605" w14:textId="77777777" w:rsidR="00C5289B" w:rsidRDefault="00C5289B" w:rsidP="00C46961">
            <w:pPr>
              <w:pStyle w:val="Randtitel"/>
              <w:spacing w:line="200" w:lineRule="exact"/>
            </w:pPr>
          </w:p>
        </w:tc>
        <w:tc>
          <w:tcPr>
            <w:tcW w:w="8511" w:type="dxa"/>
          </w:tcPr>
          <w:p w14:paraId="7F7DCF3A" w14:textId="77777777" w:rsidR="00C5289B" w:rsidRDefault="00C5289B" w:rsidP="00C46961">
            <w:pPr>
              <w:pStyle w:val="Standardeinzug"/>
              <w:ind w:left="0"/>
              <w:rPr>
                <w:sz w:val="16"/>
                <w:lang w:eastAsia="en-GB"/>
              </w:rPr>
            </w:pPr>
          </w:p>
        </w:tc>
      </w:tr>
      <w:tr w:rsidR="00FE56B1" w14:paraId="59777101" w14:textId="77777777" w:rsidTr="0063258B">
        <w:trPr>
          <w:trHeight w:hRule="exact" w:val="510"/>
        </w:trPr>
        <w:tc>
          <w:tcPr>
            <w:tcW w:w="1985" w:type="dxa"/>
          </w:tcPr>
          <w:p w14:paraId="5167B0EA" w14:textId="77777777" w:rsidR="00FE56B1" w:rsidRDefault="00FE56B1" w:rsidP="0063258B">
            <w:pPr>
              <w:pStyle w:val="Randtitel"/>
              <w:spacing w:line="240" w:lineRule="auto"/>
            </w:pPr>
            <w:permStart w:id="1921397689" w:edGrp="everyone" w:colFirst="1" w:colLast="1"/>
            <w:permStart w:id="300355534" w:edGrp="everyone" w:colFirst="1" w:colLast="1"/>
            <w:r>
              <w:t>Objekt, Ort</w:t>
            </w:r>
          </w:p>
          <w:p w14:paraId="140E0369" w14:textId="77777777" w:rsidR="006B225B" w:rsidRDefault="006B225B" w:rsidP="006B225B">
            <w:pPr>
              <w:pStyle w:val="Randtitel"/>
              <w:spacing w:line="240" w:lineRule="auto"/>
            </w:pPr>
            <w:r>
              <w:t>Fertigstellungsdatum</w:t>
            </w:r>
          </w:p>
          <w:p w14:paraId="183AB149" w14:textId="77777777" w:rsidR="006B225B" w:rsidRDefault="006B225B" w:rsidP="0063258B">
            <w:pPr>
              <w:pStyle w:val="Randtitel"/>
              <w:spacing w:line="240" w:lineRule="auto"/>
            </w:pPr>
          </w:p>
          <w:p w14:paraId="11FADE72" w14:textId="77777777" w:rsidR="00FE56B1" w:rsidRDefault="00FE56B1" w:rsidP="0063258B">
            <w:pPr>
              <w:pStyle w:val="Randtitel"/>
              <w:spacing w:line="240" w:lineRule="auto"/>
            </w:pPr>
          </w:p>
        </w:tc>
        <w:tc>
          <w:tcPr>
            <w:tcW w:w="851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034824B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7BD55F86" w14:textId="77777777" w:rsidTr="0063258B">
        <w:trPr>
          <w:trHeight w:hRule="exact" w:val="510"/>
        </w:trPr>
        <w:tc>
          <w:tcPr>
            <w:tcW w:w="1985" w:type="dxa"/>
          </w:tcPr>
          <w:p w14:paraId="71C3BED9" w14:textId="1FC79A64" w:rsidR="00FE56B1" w:rsidRDefault="00AC4A8C" w:rsidP="0063258B">
            <w:pPr>
              <w:pStyle w:val="Randtitel"/>
              <w:spacing w:line="240" w:lineRule="auto"/>
            </w:pPr>
            <w:permStart w:id="1291017060" w:edGrp="everyone" w:colFirst="1" w:colLast="1"/>
            <w:permEnd w:id="1921397689"/>
            <w:r>
              <w:t>Baukategorie</w:t>
            </w:r>
            <w:permEnd w:id="1291017060"/>
          </w:p>
          <w:p w14:paraId="7D7D8483" w14:textId="477AB6B5" w:rsidR="00FE56B1" w:rsidRPr="000D72D1" w:rsidRDefault="00AC4A8C" w:rsidP="0063258B">
            <w:pPr>
              <w:pStyle w:val="Randtitel"/>
              <w:spacing w:line="240" w:lineRule="auto"/>
            </w:pPr>
            <w:r>
              <w:t>(</w:t>
            </w:r>
            <w:r w:rsidR="00EF7088">
              <w:t>SIA 102:2014</w:t>
            </w:r>
            <w:r>
              <w:t>, 7.6)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3519531" w14:textId="77777777" w:rsidR="00FE56B1" w:rsidRPr="000D72D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2AB641E1" w14:textId="77777777" w:rsidTr="0063258B">
        <w:trPr>
          <w:trHeight w:hRule="exact" w:val="510"/>
        </w:trPr>
        <w:tc>
          <w:tcPr>
            <w:tcW w:w="1985" w:type="dxa"/>
            <w:hideMark/>
          </w:tcPr>
          <w:p w14:paraId="254F9227" w14:textId="49C0296D" w:rsidR="00FE56B1" w:rsidRDefault="00AC4A8C" w:rsidP="0063258B">
            <w:pPr>
              <w:pStyle w:val="Randtitel"/>
              <w:spacing w:line="240" w:lineRule="auto"/>
            </w:pPr>
            <w:r>
              <w:t xml:space="preserve">Baukosten </w:t>
            </w:r>
            <w:r w:rsidR="00FE56B1">
              <w:t>in CHF</w:t>
            </w:r>
            <w:r w:rsidR="00FE56B1">
              <w:br/>
              <w:t>(BKP 1-9)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8A69BDC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6238AB" w14:paraId="2BD74076" w14:textId="77777777" w:rsidTr="0063258B">
        <w:trPr>
          <w:trHeight w:hRule="exact" w:val="510"/>
        </w:trPr>
        <w:tc>
          <w:tcPr>
            <w:tcW w:w="1985" w:type="dxa"/>
          </w:tcPr>
          <w:p w14:paraId="1F66F5DA" w14:textId="0B392A8E" w:rsidR="006238AB" w:rsidRDefault="006238AB" w:rsidP="0063258B">
            <w:pPr>
              <w:pStyle w:val="Randtitel"/>
              <w:spacing w:line="240" w:lineRule="auto"/>
            </w:pPr>
            <w:r>
              <w:t>Geschossfläche in m</w:t>
            </w:r>
            <w:r w:rsidRPr="00605F8E">
              <w:rPr>
                <w:vertAlign w:val="superscript"/>
              </w:rPr>
              <w:t>2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BF25C99" w14:textId="77777777" w:rsidR="006238AB" w:rsidRDefault="006238AB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3A161AEC" w14:textId="77777777" w:rsidTr="0063258B">
        <w:trPr>
          <w:trHeight w:hRule="exact" w:val="510"/>
        </w:trPr>
        <w:tc>
          <w:tcPr>
            <w:tcW w:w="1985" w:type="dxa"/>
          </w:tcPr>
          <w:p w14:paraId="2D0A316D" w14:textId="0D7F92E7" w:rsidR="00FE56B1" w:rsidRDefault="00FE56B1" w:rsidP="0063258B">
            <w:pPr>
              <w:pStyle w:val="Randtitel"/>
              <w:spacing w:line="240" w:lineRule="auto"/>
            </w:pPr>
            <w:r>
              <w:t xml:space="preserve">bearbeitete </w:t>
            </w:r>
            <w:r w:rsidRPr="00A413DE">
              <w:t>Projekt</w:t>
            </w:r>
            <w:r>
              <w:t xml:space="preserve">- </w:t>
            </w:r>
            <w:proofErr w:type="spellStart"/>
            <w:r w:rsidRPr="00A413DE">
              <w:t>ph</w:t>
            </w:r>
            <w:r>
              <w:t>asen</w:t>
            </w:r>
            <w:proofErr w:type="spellEnd"/>
            <w:r>
              <w:t xml:space="preserve"> (</w:t>
            </w:r>
            <w:r w:rsidRPr="00A413DE">
              <w:t>SIA 1</w:t>
            </w:r>
            <w:r w:rsidR="00EF7088"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B16F085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EF7088" w14:paraId="2AB129C3" w14:textId="77777777" w:rsidTr="007933FF">
        <w:trPr>
          <w:trHeight w:hRule="exact" w:val="510"/>
        </w:trPr>
        <w:tc>
          <w:tcPr>
            <w:tcW w:w="1985" w:type="dxa"/>
            <w:hideMark/>
          </w:tcPr>
          <w:p w14:paraId="4203D10B" w14:textId="77777777" w:rsidR="00EF7088" w:rsidRDefault="00EF7088" w:rsidP="00636FF3">
            <w:pPr>
              <w:pStyle w:val="Randtitel"/>
              <w:spacing w:line="240" w:lineRule="auto"/>
            </w:pPr>
            <w:r>
              <w:t>Funktion und Rolle der Schlüsselperson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77766D8" w14:textId="77777777" w:rsidR="00EF7088" w:rsidRDefault="00EF7088" w:rsidP="00636FF3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2B4F7215" w14:textId="77777777" w:rsidTr="0063258B">
        <w:trPr>
          <w:trHeight w:hRule="exact" w:val="1335"/>
        </w:trPr>
        <w:tc>
          <w:tcPr>
            <w:tcW w:w="1985" w:type="dxa"/>
            <w:hideMark/>
          </w:tcPr>
          <w:p w14:paraId="7D13AC44" w14:textId="77777777" w:rsidR="00FE56B1" w:rsidRDefault="00FE56B1" w:rsidP="0063258B">
            <w:pPr>
              <w:pStyle w:val="Randtitel"/>
              <w:spacing w:line="240" w:lineRule="auto"/>
            </w:pPr>
            <w:permStart w:id="345721954" w:edGrp="everyone" w:colFirst="1" w:colLast="1"/>
            <w:r>
              <w:t>Charakterisierung des Projekts in Stichworten</w:t>
            </w:r>
          </w:p>
          <w:p w14:paraId="76C4B96A" w14:textId="77777777" w:rsidR="00FE56B1" w:rsidRDefault="00FE56B1" w:rsidP="0063258B">
            <w:pPr>
              <w:pStyle w:val="Randtitel"/>
              <w:spacing w:line="240" w:lineRule="auto"/>
            </w:pP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40A1C81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42F46A96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7A475FE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345721954"/>
      <w:tr w:rsidR="00FE56B1" w14:paraId="02D1A9B2" w14:textId="77777777" w:rsidTr="0063258B">
        <w:trPr>
          <w:trHeight w:hRule="exact" w:val="510"/>
        </w:trPr>
        <w:tc>
          <w:tcPr>
            <w:tcW w:w="1985" w:type="dxa"/>
            <w:hideMark/>
          </w:tcPr>
          <w:p w14:paraId="21D85D2F" w14:textId="77777777" w:rsidR="00FE56B1" w:rsidRDefault="00FE56B1" w:rsidP="0063258B">
            <w:pPr>
              <w:pStyle w:val="Randtitel"/>
              <w:spacing w:line="240" w:lineRule="auto"/>
            </w:pPr>
            <w:r>
              <w:t>Referenzperson</w:t>
            </w:r>
          </w:p>
          <w:p w14:paraId="047B877B" w14:textId="77777777" w:rsidR="00FE56B1" w:rsidRDefault="00FE56B1" w:rsidP="0063258B">
            <w:pPr>
              <w:pStyle w:val="Randtitel"/>
              <w:spacing w:line="240" w:lineRule="auto"/>
            </w:pPr>
            <w:r>
              <w:t>(Name, Funktion)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2091E07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1806836467" w:edGrp="everyone" w:colFirst="1" w:colLast="1"/>
          </w:p>
        </w:tc>
      </w:tr>
      <w:permEnd w:id="300355534"/>
      <w:permEnd w:id="1806836467"/>
    </w:tbl>
    <w:p w14:paraId="2C656198" w14:textId="77777777" w:rsidR="00395E65" w:rsidRDefault="00395E65" w:rsidP="0011479B">
      <w:pPr>
        <w:rPr>
          <w:sz w:val="20"/>
        </w:rPr>
      </w:pPr>
    </w:p>
    <w:sectPr w:rsidR="00395E65" w:rsidSect="009C5C1A">
      <w:headerReference w:type="default" r:id="rId12"/>
      <w:headerReference w:type="first" r:id="rId13"/>
      <w:footerReference w:type="first" r:id="rId14"/>
      <w:pgSz w:w="11906" w:h="16838"/>
      <w:pgMar w:top="3062" w:right="567" w:bottom="1134" w:left="246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28198" w14:textId="77777777" w:rsidR="009C5C1A" w:rsidRDefault="009C5C1A" w:rsidP="00F657BF">
      <w:pPr>
        <w:spacing w:after="0" w:line="240" w:lineRule="auto"/>
      </w:pPr>
      <w:r>
        <w:separator/>
      </w:r>
    </w:p>
  </w:endnote>
  <w:endnote w:type="continuationSeparator" w:id="0">
    <w:p w14:paraId="63B01A7B" w14:textId="77777777" w:rsidR="009C5C1A" w:rsidRDefault="009C5C1A" w:rsidP="00F65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C360B" w14:textId="77777777" w:rsidR="009C5C1A" w:rsidRPr="00AA185E" w:rsidRDefault="004D486D" w:rsidP="009C5C1A">
    <w:pPr>
      <w:pStyle w:val="Fuzeile"/>
    </w:pPr>
    <w:sdt>
      <w:sdtPr>
        <w:alias w:val="CustomElements.Footer.Nr"/>
        <w:tag w:val="CustomElements.Footer.Nr"/>
        <w:id w:val="264969695"/>
        <w:temporary/>
        <w:dataBinding w:xpath="//Text[@id='CustomElements.Footer.Nr']" w:storeItemID="{37C535CB-9BD2-4B7C-B083-4B75CA998258}"/>
        <w:text w:multiLine="1"/>
      </w:sdtPr>
      <w:sdtEndPr/>
      <w:sdtContent>
        <w:r w:rsidR="009C5C1A">
          <w:t xml:space="preserve"> </w:t>
        </w:r>
      </w:sdtContent>
    </w:sdt>
    <w:sdt>
      <w:sdtPr>
        <w:alias w:val="CustomElements.Footer.Path"/>
        <w:id w:val="264969698"/>
        <w:dataBinding w:xpath="//Text[@id='CustomElements.Footer.Path']" w:storeItemID="{37C535CB-9BD2-4B7C-B083-4B75CA998258}"/>
        <w:text w:multiLine="1"/>
      </w:sdtPr>
      <w:sdtEndPr/>
      <w:sdtContent>
        <w:r w:rsidR="009C5C1A"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1BA8C" w14:textId="77777777" w:rsidR="009C5C1A" w:rsidRDefault="009C5C1A" w:rsidP="00F657BF">
      <w:pPr>
        <w:spacing w:after="0" w:line="240" w:lineRule="auto"/>
      </w:pPr>
      <w:r>
        <w:separator/>
      </w:r>
    </w:p>
  </w:footnote>
  <w:footnote w:type="continuationSeparator" w:id="0">
    <w:p w14:paraId="0D0C938D" w14:textId="77777777" w:rsidR="009C5C1A" w:rsidRDefault="009C5C1A" w:rsidP="00F65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2449F" w14:textId="77777777" w:rsidR="009C5C1A" w:rsidRPr="005F48DA" w:rsidRDefault="004D486D" w:rsidP="009C5C1A">
    <w:r>
      <w:pict w14:anchorId="1C50FB69">
        <v:shapetype id="_x0000_t202" coordsize="21600,21600" o:spt="202" path="m,l,21600r21600,l21600,xe">
          <v:stroke joinstyle="miter"/>
          <v:path gradientshapeok="t" o:connecttype="rect"/>
        </v:shapetype>
        <v:shape id="_x0000_s2147" type="#_x0000_t202" style="position:absolute;margin-left:12897.8pt;margin-top:55.3pt;width:209.75pt;height:22.7pt;z-index:251656704;mso-position-horizontal:right;mso-position-horizontal-relative:page;mso-position-vertical-relative:page" stroked="f">
          <v:textbox inset="0,0,0,0">
            <w:txbxContent>
              <w:sdt>
                <w:sdtPr>
                  <w:rPr>
                    <w:rFonts w:asciiTheme="minorHAnsi" w:hAnsiTheme="minorHAnsi"/>
                    <w:noProof/>
                    <w:sz w:val="20"/>
                    <w:szCs w:val="20"/>
                    <w:lang w:eastAsia="de-CH"/>
                  </w:rPr>
                  <w:alias w:val="Profile.Org.Kanton"/>
                  <w:id w:val="7906160"/>
                  <w:dataBinding w:xpath="/ooImg/Profile.Org.Kanton" w:storeItemID="{0F78725B-879F-4BE8-9207-3521EE9E852B}"/>
                  <w:picture/>
                </w:sdtPr>
                <w:sdtEndPr/>
                <w:sdtContent>
                  <w:p w14:paraId="64D0C585" w14:textId="77777777" w:rsidR="009C5C1A" w:rsidRDefault="009C5C1A" w:rsidP="009C5C1A">
                    <w:pPr>
                      <w:pStyle w:val="Neutral"/>
                    </w:pPr>
                    <w:r>
                      <w:rPr>
                        <w:rFonts w:asciiTheme="minorHAnsi" w:hAnsiTheme="minorHAnsi"/>
                        <w:noProof/>
                        <w:sz w:val="20"/>
                        <w:szCs w:val="20"/>
                        <w:lang w:eastAsia="de-CH"/>
                      </w:rPr>
                      <w:drawing>
                        <wp:inline distT="0" distB="0" distL="0" distR="0" wp14:anchorId="352D7DD2" wp14:editId="2D40BECD">
                          <wp:extent cx="215900" cy="215900"/>
                          <wp:effectExtent l="19050" t="0" r="0" b="0"/>
                          <wp:docPr id="3" name="oo_43940503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o_43940503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txbxContent>
          </v:textbox>
          <w10:wrap anchorx="page" anchory="page"/>
        </v:shape>
      </w:pict>
    </w:r>
    <w:r>
      <w:pict w14:anchorId="69C9BF23">
        <v:shape id="_x0000_s2148" type="#_x0000_t202" style="position:absolute;margin-left:10977pt;margin-top:0;width:184.8pt;height:130.5pt;z-index:251657728;mso-position-horizontal:right;mso-position-horizontal-relative:page;mso-position-vertical-relative:page;mso-width-relative:margin;mso-height-relative:margin" filled="f" stroked="f">
          <v:textbox style="mso-next-textbox:#_x0000_s2148" inset="0,0,0,0">
            <w:txbxContent>
              <w:tbl>
                <w:tblPr>
                  <w:tblW w:w="0" w:type="auto"/>
                  <w:tblInd w:w="5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043"/>
                </w:tblGrid>
                <w:tr w:rsidR="009C5C1A" w14:paraId="0FD88596" w14:textId="77777777">
                  <w:trPr>
                    <w:trHeight w:val="2551"/>
                  </w:trPr>
                  <w:tc>
                    <w:tcPr>
                      <w:tcW w:w="3043" w:type="dxa"/>
                      <w:vAlign w:val="center"/>
                      <w:hideMark/>
                    </w:tcPr>
                    <w:sdt>
                      <w:sdtPr>
                        <w:alias w:val="CustomElements.Header.TextFolgeseiten"/>
                        <w:id w:val="217364610"/>
                        <w:dataBinding w:xpath="//Text[@id='CustomElements.Header.TextFolgeseiten']" w:storeItemID="{37C535CB-9BD2-4B7C-B083-4B75CA998258}"/>
                        <w:text w:multiLine="1"/>
                      </w:sdtPr>
                      <w:sdtEndPr/>
                      <w:sdtContent>
                        <w:p w14:paraId="1A79C903" w14:textId="77777777" w:rsidR="009C5C1A" w:rsidRDefault="009C5C1A">
                          <w:pPr>
                            <w:pStyle w:val="BriefKopf"/>
                          </w:pPr>
                          <w:r>
                            <w:t>Baudirektion</w:t>
                          </w:r>
                        </w:p>
                      </w:sdtContent>
                    </w:sdt>
                    <w:p w14:paraId="4D214172" w14:textId="77777777" w:rsidR="009C5C1A" w:rsidRDefault="009C5C1A">
                      <w:pPr>
                        <w:pStyle w:val="BriefKopf"/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PAGE  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256F6C"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/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NUMPAGES  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256F6C"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c>
                </w:tr>
              </w:tbl>
              <w:p w14:paraId="008996CD" w14:textId="77777777" w:rsidR="009C5C1A" w:rsidRDefault="009C5C1A" w:rsidP="009C5C1A">
                <w:pPr>
                  <w:spacing w:after="0"/>
                  <w:rPr>
                    <w:sz w:val="2"/>
                    <w:szCs w:val="2"/>
                  </w:rPr>
                </w:pPr>
              </w:p>
            </w:txbxContent>
          </v:textbox>
          <w10:wrap type="square"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2A112" w14:textId="77777777" w:rsidR="009C5C1A" w:rsidRPr="00EA59F1" w:rsidRDefault="004D486D" w:rsidP="009C5C1A">
    <w:pPr>
      <w:pStyle w:val="Neutral"/>
    </w:pPr>
    <w:r>
      <w:pict w14:anchorId="7BB6934E"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0;margin-top:0;width:423.9pt;height:136.55pt;z-index:251655680;mso-position-vertical-relative:page" filled="f" stroked="f">
          <v:textbox style="mso-next-textbox:#_x0000_s2150" inset="0,0,0,0">
            <w:txbxContent>
              <w:tbl>
                <w:tblPr>
                  <w:tblW w:w="5000" w:type="pct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8493"/>
                </w:tblGrid>
                <w:tr w:rsidR="009C5C1A" w14:paraId="23422264" w14:textId="77777777" w:rsidTr="009C5C1A">
                  <w:trPr>
                    <w:trHeight w:val="1117"/>
                  </w:trPr>
                  <w:sdt>
                    <w:sdtPr>
                      <w:alias w:val="CustomElements.Header.Formular.Script1"/>
                      <w:id w:val="4091668"/>
                      <w:dataBinding w:xpath="//Text[@id='CustomElements.Header.Formular.Script1']" w:storeItemID="{37C535CB-9BD2-4B7C-B083-4B75CA998258}"/>
                      <w:text w:multiLine="1"/>
                    </w:sdtPr>
                    <w:sdtEndPr/>
                    <w:sdtContent>
                      <w:tc>
                        <w:tcPr>
                          <w:tcW w:w="8505" w:type="dxa"/>
                          <w:vAlign w:val="bottom"/>
                        </w:tcPr>
                        <w:p w14:paraId="5305DED3" w14:textId="77777777" w:rsidR="009C5C1A" w:rsidRPr="0085033C" w:rsidRDefault="009C5C1A" w:rsidP="009C5C1A">
                          <w:pPr>
                            <w:pStyle w:val="BriefKopf"/>
                          </w:pPr>
                          <w:r>
                            <w:t>Kanton Zürich</w:t>
                          </w:r>
                          <w:r>
                            <w:br/>
                            <w:t>Baudirektion</w:t>
                          </w:r>
                        </w:p>
                      </w:tc>
                    </w:sdtContent>
                  </w:sdt>
                </w:tr>
                <w:tr w:rsidR="009C5C1A" w14:paraId="7191061E" w14:textId="77777777" w:rsidTr="009C5C1A">
                  <w:trPr>
                    <w:trHeight w:val="227"/>
                  </w:trPr>
                  <w:tc>
                    <w:tcPr>
                      <w:tcW w:w="8505" w:type="dxa"/>
                    </w:tcPr>
                    <w:p w14:paraId="572E6EEC" w14:textId="77777777" w:rsidR="00E94503" w:rsidRDefault="00E94503" w:rsidP="00082D4C">
                      <w:pPr>
                        <w:pStyle w:val="MMKopfgross"/>
                      </w:pPr>
                      <w:r>
                        <w:t>Rahmenvertrag</w:t>
                      </w:r>
                    </w:p>
                    <w:p w14:paraId="3B2E12B9" w14:textId="6C86E700" w:rsidR="009C5C1A" w:rsidRDefault="00E94503" w:rsidP="00082D4C">
                      <w:pPr>
                        <w:pStyle w:val="MMKopfgross"/>
                      </w:pPr>
                      <w:r>
                        <w:t>Bauherrenseitige Qualitätssicherung QS</w:t>
                      </w:r>
                      <w:r w:rsidR="001E7030">
                        <w:br/>
                        <w:t>B</w:t>
                      </w:r>
                      <w:r w:rsidR="00CE2500">
                        <w:t>2</w:t>
                      </w:r>
                      <w:r w:rsidR="001E7030">
                        <w:t xml:space="preserve"> </w:t>
                      </w:r>
                      <w:r w:rsidR="00082D4C">
                        <w:t>Angaben</w:t>
                      </w:r>
                      <w:r w:rsidR="001E7030">
                        <w:t xml:space="preserve"> Schlüsselperson</w:t>
                      </w:r>
                    </w:p>
                  </w:tc>
                </w:tr>
                <w:tr w:rsidR="009C5C1A" w14:paraId="7C604EC9" w14:textId="77777777" w:rsidTr="009C5C1A">
                  <w:trPr>
                    <w:trHeight w:val="1254"/>
                  </w:trPr>
                  <w:tc>
                    <w:tcPr>
                      <w:tcW w:w="8505" w:type="dxa"/>
                    </w:tcPr>
                    <w:p w14:paraId="63A48E9A" w14:textId="78C0B367" w:rsidR="009C5C1A" w:rsidRDefault="00656296" w:rsidP="009C5C1A">
                      <w:pPr>
                        <w:pStyle w:val="BriefKopf"/>
                      </w:pPr>
                      <w:r>
                        <w:t>Hochbauamt</w:t>
                      </w:r>
                      <w:r>
                        <w:br/>
                        <w:t xml:space="preserve">Baubereich </w:t>
                      </w:r>
                      <w:r w:rsidR="00194B38">
                        <w:t>B</w:t>
                      </w:r>
                    </w:p>
                    <w:p w14:paraId="3AFFA4C1" w14:textId="77777777" w:rsidR="009C5C1A" w:rsidRDefault="009C5C1A" w:rsidP="009C5C1A">
                      <w:pPr>
                        <w:pStyle w:val="BriefKopf"/>
                      </w:pPr>
                    </w:p>
                  </w:tc>
                </w:tr>
              </w:tbl>
              <w:p w14:paraId="15BB6A96" w14:textId="77777777" w:rsidR="009C5C1A" w:rsidRPr="000262EB" w:rsidRDefault="009C5C1A" w:rsidP="009C5C1A"/>
            </w:txbxContent>
          </v:textbox>
          <w10:wrap anchory="page"/>
        </v:shape>
      </w:pict>
    </w:r>
    <w:r>
      <w:pict w14:anchorId="263DFF43">
        <v:shape id="###DraftMode###1026" o:spid="_x0000_s2149" type="#_x0000_t202" alt="off" style="position:absolute;margin-left:1518.35pt;margin-top:-1584.2pt;width:83.35pt;height:20.85pt;z-index:251658752;mso-position-horizontal:right;mso-position-vertical:absolute;mso-position-vertical-relative:page" stroked="f">
          <v:textbox style="mso-next-textbox:####DraftMode###1026" inset="0,0,0,0">
            <w:txbxContent>
              <w:tbl>
                <w:tblPr>
                  <w:tblW w:w="0" w:type="auto"/>
                  <w:tblInd w:w="57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565"/>
                </w:tblGrid>
                <w:tr w:rsidR="009C5C1A" w14:paraId="1A57FAD0" w14:textId="77777777" w:rsidTr="009C5C1A">
                  <w:trPr>
                    <w:trHeight w:val="170"/>
                  </w:trPr>
                  <w:tc>
                    <w:tcPr>
                      <w:tcW w:w="1565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  <w:hideMark/>
                    </w:tcPr>
                    <w:p w14:paraId="3309CF06" w14:textId="77777777" w:rsidR="009C5C1A" w:rsidRDefault="009C5C1A">
                      <w:pPr>
                        <w:pStyle w:val="BriefKopffett"/>
                      </w:pPr>
                      <w:r>
                        <w:t>Entwurf</w:t>
                      </w:r>
                    </w:p>
                  </w:tc>
                </w:tr>
                <w:tr w:rsidR="009C5C1A" w14:paraId="29A3116E" w14:textId="77777777" w:rsidTr="009C5C1A">
                  <w:sdt>
                    <w:sdtPr>
                      <w:alias w:val="DocParam.Hidden.CreationTime"/>
                      <w:tag w:val="DocParam.Hidden.CreationTime"/>
                      <w:id w:val="1146235618"/>
                      <w:dataBinding w:xpath="//DateTime[@id='DocParam.Hidden.CreationTime']" w:storeItemID="{37C535CB-9BD2-4B7C-B083-4B75CA998258}"/>
                      <w:date w:fullDate="2019-03-29T14:43:00Z">
                        <w:dateFormat w:val="d. MMMM yyyy"/>
                        <w:lid w:val="de-CH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tc>
                        <w:tcPr>
                          <w:tcW w:w="1565" w:type="dxa"/>
                          <w:tcBorders>
                            <w:top w:val="single" w:sz="4" w:space="0" w:color="auto"/>
                            <w:left w:val="nil"/>
                            <w:bottom w:val="nil"/>
                            <w:right w:val="nil"/>
                          </w:tcBorders>
                          <w:hideMark/>
                        </w:tcPr>
                        <w:p w14:paraId="3C3DCB0A" w14:textId="77777777" w:rsidR="009C5C1A" w:rsidRDefault="009C5C1A">
                          <w:pPr>
                            <w:pStyle w:val="BriefKopf"/>
                          </w:pPr>
                          <w:r>
                            <w:t>29. März 2019</w:t>
                          </w:r>
                        </w:p>
                      </w:tc>
                    </w:sdtContent>
                  </w:sdt>
                </w:tr>
              </w:tbl>
              <w:p w14:paraId="6FE077C8" w14:textId="77777777" w:rsidR="009C5C1A" w:rsidRPr="002F1C35" w:rsidRDefault="009C5C1A" w:rsidP="009C5C1A"/>
            </w:txbxContent>
          </v:textbox>
          <w10:wrap anchory="page"/>
        </v:shape>
      </w:pict>
    </w:r>
    <w:r>
      <w:pict w14:anchorId="337684C8">
        <v:shape id="_x0000_s2151" type="#_x0000_t202" style="position:absolute;margin-left:27.15pt;margin-top:21.25pt;width:91.8pt;height:87.85pt;z-index:251659776;mso-position-horizontal-relative:page;mso-position-vertical-relative:page" stroked="f">
          <v:textbox style="mso-next-textbox:#_x0000_s2151" inset="0,0,0,0">
            <w:txbxContent>
              <w:sdt>
                <w:sdtPr>
                  <w:alias w:val="Profile.Org.HeaderLogoShort"/>
                  <w:id w:val="4091672"/>
                  <w:dataBinding w:xpath="/ooImg/Profile.Org.HeaderLogoShort" w:storeItemID="{0F78725B-879F-4BE8-9207-3521EE9E852B}"/>
                  <w:picture/>
                </w:sdtPr>
                <w:sdtEndPr/>
                <w:sdtContent>
                  <w:p w14:paraId="3330CAFB" w14:textId="77777777" w:rsidR="009C5C1A" w:rsidRPr="00B00301" w:rsidRDefault="009C5C1A" w:rsidP="009C5C1A">
                    <w:pPr>
                      <w:pStyle w:val="Neutral"/>
                    </w:pPr>
                    <w:r>
                      <w:rPr>
                        <w:noProof/>
                        <w:lang w:eastAsia="de-CH"/>
                      </w:rPr>
                      <w:drawing>
                        <wp:inline distT="0" distB="0" distL="0" distR="0" wp14:anchorId="27E48C53" wp14:editId="05E81B6E">
                          <wp:extent cx="1115660" cy="1079081"/>
                          <wp:effectExtent l="19050" t="0" r="8291" b="0"/>
                          <wp:docPr id="4" name="oo_98315990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15660" cy="10790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B1A06"/>
    <w:multiLevelType w:val="multilevel"/>
    <w:tmpl w:val="36360182"/>
    <w:lvl w:ilvl="0">
      <w:start w:val="1"/>
      <w:numFmt w:val="decimal"/>
      <w:pStyle w:val="1berschrif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6322C13"/>
    <w:multiLevelType w:val="multilevel"/>
    <w:tmpl w:val="855CA4A8"/>
    <w:lvl w:ilvl="0">
      <w:start w:val="1"/>
      <w:numFmt w:val="upperLetter"/>
      <w:pStyle w:val="AntragListeAlphabet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567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24726CC7"/>
    <w:multiLevelType w:val="multilevel"/>
    <w:tmpl w:val="56A09424"/>
    <w:lvl w:ilvl="0">
      <w:start w:val="1"/>
      <w:numFmt w:val="bullet"/>
      <w:pStyle w:val="ListePunkt"/>
      <w:lvlText w:val=""/>
      <w:lvlJc w:val="left"/>
      <w:pPr>
        <w:tabs>
          <w:tab w:val="num" w:pos="92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91"/>
        </w:tabs>
        <w:ind w:left="851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058"/>
        </w:tabs>
        <w:ind w:left="1418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625"/>
        </w:tabs>
        <w:ind w:left="1985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192"/>
        </w:tabs>
        <w:ind w:left="2552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759"/>
        </w:tabs>
        <w:ind w:left="3119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326"/>
        </w:tabs>
        <w:ind w:left="3686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893"/>
        </w:tabs>
        <w:ind w:left="4253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60"/>
        </w:tabs>
        <w:ind w:left="4820" w:hanging="284"/>
      </w:pPr>
      <w:rPr>
        <w:rFonts w:ascii="Symbol" w:hAnsi="Symbol" w:hint="default"/>
      </w:rPr>
    </w:lvl>
  </w:abstractNum>
  <w:abstractNum w:abstractNumId="3" w15:restartNumberingAfterBreak="0">
    <w:nsid w:val="303B11D4"/>
    <w:multiLevelType w:val="multilevel"/>
    <w:tmpl w:val="C4E889FC"/>
    <w:lvl w:ilvl="0">
      <w:start w:val="1"/>
      <w:numFmt w:val="upperRoman"/>
      <w:pStyle w:val="ListeNummernRoem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2268" w:hanging="567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2835" w:hanging="567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5103" w:hanging="567"/>
      </w:pPr>
      <w:rPr>
        <w:rFonts w:hint="default"/>
      </w:rPr>
    </w:lvl>
  </w:abstractNum>
  <w:abstractNum w:abstractNumId="4" w15:restartNumberingAfterBreak="0">
    <w:nsid w:val="30ED426C"/>
    <w:multiLevelType w:val="multilevel"/>
    <w:tmpl w:val="D8A84614"/>
    <w:lvl w:ilvl="0">
      <w:start w:val="1"/>
      <w:numFmt w:val="bullet"/>
      <w:pStyle w:val="ListeBindestrich"/>
      <w:lvlText w:val="-"/>
      <w:lvlJc w:val="left"/>
      <w:pPr>
        <w:tabs>
          <w:tab w:val="num" w:pos="92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1491"/>
        </w:tabs>
        <w:ind w:left="851" w:hanging="284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058"/>
        </w:tabs>
        <w:ind w:left="1418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2625"/>
        </w:tabs>
        <w:ind w:left="1985" w:hanging="284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3192"/>
        </w:tabs>
        <w:ind w:left="2552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3759"/>
        </w:tabs>
        <w:ind w:left="3119" w:hanging="284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4326"/>
        </w:tabs>
        <w:ind w:left="3686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4893"/>
        </w:tabs>
        <w:ind w:left="4253" w:hanging="284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5460"/>
        </w:tabs>
        <w:ind w:left="4820" w:hanging="284"/>
      </w:pPr>
      <w:rPr>
        <w:rFonts w:ascii="Arial" w:hAnsi="Arial" w:hint="default"/>
      </w:rPr>
    </w:lvl>
  </w:abstractNum>
  <w:abstractNum w:abstractNumId="5" w15:restartNumberingAfterBreak="0">
    <w:nsid w:val="43A0187D"/>
    <w:multiLevelType w:val="multilevel"/>
    <w:tmpl w:val="985A2188"/>
    <w:lvl w:ilvl="0">
      <w:start w:val="1"/>
      <w:numFmt w:val="none"/>
      <w:pStyle w:val="BeilagenListe"/>
      <w:lvlText w:val="-"/>
      <w:lvlJc w:val="left"/>
      <w:pPr>
        <w:ind w:left="397" w:hanging="397"/>
      </w:pPr>
      <w:rPr>
        <w:rFonts w:hint="default"/>
      </w:rPr>
    </w:lvl>
    <w:lvl w:ilvl="1">
      <w:start w:val="1"/>
      <w:numFmt w:val="none"/>
      <w:lvlText w:val="%2-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Text w:val="%3-"/>
      <w:lvlJc w:val="left"/>
      <w:pPr>
        <w:ind w:left="397" w:hanging="397"/>
      </w:pPr>
      <w:rPr>
        <w:rFonts w:hint="default"/>
      </w:rPr>
    </w:lvl>
    <w:lvl w:ilvl="3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4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5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6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7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8">
      <w:start w:val="1"/>
      <w:numFmt w:val="none"/>
      <w:lvlText w:val="-"/>
      <w:lvlJc w:val="left"/>
      <w:pPr>
        <w:ind w:left="397" w:hanging="397"/>
      </w:pPr>
      <w:rPr>
        <w:rFonts w:hint="default"/>
      </w:rPr>
    </w:lvl>
  </w:abstractNum>
  <w:abstractNum w:abstractNumId="6" w15:restartNumberingAfterBreak="0">
    <w:nsid w:val="44F82D45"/>
    <w:multiLevelType w:val="multilevel"/>
    <w:tmpl w:val="9E34C918"/>
    <w:styleLink w:val="NumericList"/>
    <w:lvl w:ilvl="0">
      <w:start w:val="1"/>
      <w:numFmt w:val="decimal"/>
      <w:lvlText w:val="%1."/>
      <w:lvlJc w:val="center"/>
      <w:pPr>
        <w:ind w:left="227" w:firstLine="61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center"/>
      <w:pPr>
        <w:ind w:left="227" w:firstLine="61"/>
      </w:pPr>
      <w:rPr>
        <w:rFonts w:hint="default"/>
      </w:rPr>
    </w:lvl>
    <w:lvl w:ilvl="3">
      <w:start w:val="1"/>
      <w:numFmt w:val="decimal"/>
      <w:lvlText w:val="%1.%2.%3.%4."/>
      <w:lvlJc w:val="center"/>
      <w:pPr>
        <w:ind w:left="227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" w:hanging="227"/>
      </w:pPr>
      <w:rPr>
        <w:rFonts w:hint="default"/>
      </w:rPr>
    </w:lvl>
  </w:abstractNum>
  <w:abstractNum w:abstractNumId="7" w15:restartNumberingAfterBreak="0">
    <w:nsid w:val="46991D47"/>
    <w:multiLevelType w:val="multilevel"/>
    <w:tmpl w:val="B6F8D8CC"/>
    <w:lvl w:ilvl="0">
      <w:start w:val="1"/>
      <w:numFmt w:val="none"/>
      <w:pStyle w:val="ListeNummernArabischNeustarten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eNummernArabisch"/>
      <w:lvlText w:val="%1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Restart w:val="0"/>
      <w:lvlText w:val="%2.%3.%4"/>
      <w:lvlJc w:val="left"/>
      <w:pPr>
        <w:ind w:left="1701" w:hanging="567"/>
      </w:pPr>
      <w:rPr>
        <w:rFonts w:hint="default"/>
      </w:rPr>
    </w:lvl>
    <w:lvl w:ilvl="4">
      <w:start w:val="1"/>
      <w:numFmt w:val="decimal"/>
      <w:lvlRestart w:val="0"/>
      <w:lvlText w:val="%2.%3.%4.%5"/>
      <w:lvlJc w:val="left"/>
      <w:pPr>
        <w:ind w:left="2268" w:hanging="567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5103" w:hanging="567"/>
      </w:pPr>
      <w:rPr>
        <w:rFonts w:hint="default"/>
      </w:rPr>
    </w:lvl>
  </w:abstractNum>
  <w:abstractNum w:abstractNumId="8" w15:restartNumberingAfterBreak="0">
    <w:nsid w:val="4DAF7B7D"/>
    <w:multiLevelType w:val="multilevel"/>
    <w:tmpl w:val="162CFE4E"/>
    <w:lvl w:ilvl="0">
      <w:start w:val="1"/>
      <w:numFmt w:val="upperRoman"/>
      <w:pStyle w:val="AntragListeRoem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567" w:hanging="567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upperRoman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upperRoman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upperRoman"/>
      <w:lvlText w:val="%9.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57367771"/>
    <w:multiLevelType w:val="multilevel"/>
    <w:tmpl w:val="D11A67A6"/>
    <w:styleLink w:val="ListeNummernArabischEinfach"/>
    <w:lvl w:ilvl="0">
      <w:start w:val="1"/>
      <w:numFmt w:val="decimal"/>
      <w:suff w:val="space"/>
      <w:lvlText w:val="%1."/>
      <w:lvlJc w:val="righ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1.%2."/>
      <w:lvlJc w:val="right"/>
      <w:pPr>
        <w:ind w:left="0" w:firstLine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39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lvlRestart w:val="0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</w:abstractNum>
  <w:abstractNum w:abstractNumId="10" w15:restartNumberingAfterBreak="0">
    <w:nsid w:val="6538586E"/>
    <w:multiLevelType w:val="hybridMultilevel"/>
    <w:tmpl w:val="9F3418D4"/>
    <w:lvl w:ilvl="0" w:tplc="D84EC67A">
      <w:start w:val="1"/>
      <w:numFmt w:val="decimal"/>
      <w:pStyle w:val="Tabelleberschrif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210291">
    <w:abstractNumId w:val="6"/>
  </w:num>
  <w:num w:numId="2" w16cid:durableId="28266052">
    <w:abstractNumId w:val="4"/>
  </w:num>
  <w:num w:numId="3" w16cid:durableId="97337273">
    <w:abstractNumId w:val="2"/>
  </w:num>
  <w:num w:numId="4" w16cid:durableId="1546483562">
    <w:abstractNumId w:val="7"/>
  </w:num>
  <w:num w:numId="5" w16cid:durableId="1426731759">
    <w:abstractNumId w:val="3"/>
  </w:num>
  <w:num w:numId="6" w16cid:durableId="181169104">
    <w:abstractNumId w:val="10"/>
  </w:num>
  <w:num w:numId="7" w16cid:durableId="280697394">
    <w:abstractNumId w:val="1"/>
  </w:num>
  <w:num w:numId="8" w16cid:durableId="1182552562">
    <w:abstractNumId w:val="8"/>
  </w:num>
  <w:num w:numId="9" w16cid:durableId="1251738631">
    <w:abstractNumId w:val="9"/>
  </w:num>
  <w:num w:numId="10" w16cid:durableId="1433742448">
    <w:abstractNumId w:val="5"/>
  </w:num>
  <w:num w:numId="11" w16cid:durableId="482353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amuel Eberli">
    <w15:presenceInfo w15:providerId="AD" w15:userId="S::samuel.eberli@zh.ch::05fc6228-7ba0-45a3-a505-c593e514fc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1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50A1"/>
    <w:rsid w:val="0001023C"/>
    <w:rsid w:val="000274DA"/>
    <w:rsid w:val="00027F24"/>
    <w:rsid w:val="00043AC0"/>
    <w:rsid w:val="00074438"/>
    <w:rsid w:val="00082D4C"/>
    <w:rsid w:val="000D72D1"/>
    <w:rsid w:val="000F531B"/>
    <w:rsid w:val="000F7F3A"/>
    <w:rsid w:val="00104328"/>
    <w:rsid w:val="0011479B"/>
    <w:rsid w:val="00116613"/>
    <w:rsid w:val="00121D32"/>
    <w:rsid w:val="001303C4"/>
    <w:rsid w:val="001331EB"/>
    <w:rsid w:val="00146FAD"/>
    <w:rsid w:val="0014749D"/>
    <w:rsid w:val="0014763D"/>
    <w:rsid w:val="001571F3"/>
    <w:rsid w:val="00177DFB"/>
    <w:rsid w:val="001852D4"/>
    <w:rsid w:val="00187E3B"/>
    <w:rsid w:val="00190006"/>
    <w:rsid w:val="00194B38"/>
    <w:rsid w:val="001B5970"/>
    <w:rsid w:val="001C21F8"/>
    <w:rsid w:val="001D48A4"/>
    <w:rsid w:val="001E2CA4"/>
    <w:rsid w:val="001E5D86"/>
    <w:rsid w:val="001E7030"/>
    <w:rsid w:val="001F395A"/>
    <w:rsid w:val="001F3EE1"/>
    <w:rsid w:val="001F4FB4"/>
    <w:rsid w:val="00200F2C"/>
    <w:rsid w:val="0022397B"/>
    <w:rsid w:val="00224C92"/>
    <w:rsid w:val="00224D6C"/>
    <w:rsid w:val="002411AA"/>
    <w:rsid w:val="00242DF2"/>
    <w:rsid w:val="00256F6C"/>
    <w:rsid w:val="00260967"/>
    <w:rsid w:val="00281193"/>
    <w:rsid w:val="0029589F"/>
    <w:rsid w:val="002B5D9F"/>
    <w:rsid w:val="002D0E37"/>
    <w:rsid w:val="002D3233"/>
    <w:rsid w:val="002E2E0A"/>
    <w:rsid w:val="003004B4"/>
    <w:rsid w:val="00306C69"/>
    <w:rsid w:val="003512CF"/>
    <w:rsid w:val="00355407"/>
    <w:rsid w:val="00374F5D"/>
    <w:rsid w:val="00390CFB"/>
    <w:rsid w:val="00395E65"/>
    <w:rsid w:val="00397220"/>
    <w:rsid w:val="003A5CBB"/>
    <w:rsid w:val="003B7768"/>
    <w:rsid w:val="003D5E5D"/>
    <w:rsid w:val="003D7F7D"/>
    <w:rsid w:val="003E0F28"/>
    <w:rsid w:val="003F0F8B"/>
    <w:rsid w:val="003F4ADD"/>
    <w:rsid w:val="003F677F"/>
    <w:rsid w:val="00404D8C"/>
    <w:rsid w:val="00414C6F"/>
    <w:rsid w:val="0042798C"/>
    <w:rsid w:val="004415F4"/>
    <w:rsid w:val="00447079"/>
    <w:rsid w:val="0045620B"/>
    <w:rsid w:val="00467441"/>
    <w:rsid w:val="00485C46"/>
    <w:rsid w:val="004D486D"/>
    <w:rsid w:val="004D5EC7"/>
    <w:rsid w:val="004E0609"/>
    <w:rsid w:val="005113F3"/>
    <w:rsid w:val="005156EB"/>
    <w:rsid w:val="00536C15"/>
    <w:rsid w:val="00551107"/>
    <w:rsid w:val="005526CC"/>
    <w:rsid w:val="005537EA"/>
    <w:rsid w:val="00562D43"/>
    <w:rsid w:val="00574A72"/>
    <w:rsid w:val="005B09E1"/>
    <w:rsid w:val="005E6836"/>
    <w:rsid w:val="005F5333"/>
    <w:rsid w:val="006238AB"/>
    <w:rsid w:val="006335ED"/>
    <w:rsid w:val="00654321"/>
    <w:rsid w:val="00656296"/>
    <w:rsid w:val="0066226F"/>
    <w:rsid w:val="00680566"/>
    <w:rsid w:val="00683D23"/>
    <w:rsid w:val="00694686"/>
    <w:rsid w:val="006A5FA9"/>
    <w:rsid w:val="006B225B"/>
    <w:rsid w:val="006B67B8"/>
    <w:rsid w:val="006D0564"/>
    <w:rsid w:val="006D6064"/>
    <w:rsid w:val="006E3082"/>
    <w:rsid w:val="00700277"/>
    <w:rsid w:val="00716EE0"/>
    <w:rsid w:val="00720DFA"/>
    <w:rsid w:val="00722C47"/>
    <w:rsid w:val="00725030"/>
    <w:rsid w:val="0074201C"/>
    <w:rsid w:val="00774BA3"/>
    <w:rsid w:val="0077751A"/>
    <w:rsid w:val="007923C2"/>
    <w:rsid w:val="007933FF"/>
    <w:rsid w:val="00795716"/>
    <w:rsid w:val="007B75AD"/>
    <w:rsid w:val="007C60FF"/>
    <w:rsid w:val="007D1372"/>
    <w:rsid w:val="007D2CF8"/>
    <w:rsid w:val="007F511F"/>
    <w:rsid w:val="00815AE4"/>
    <w:rsid w:val="0082145F"/>
    <w:rsid w:val="00825886"/>
    <w:rsid w:val="008574F4"/>
    <w:rsid w:val="008746B6"/>
    <w:rsid w:val="00883CD2"/>
    <w:rsid w:val="00890747"/>
    <w:rsid w:val="00891E59"/>
    <w:rsid w:val="00895B3A"/>
    <w:rsid w:val="00896428"/>
    <w:rsid w:val="00896D71"/>
    <w:rsid w:val="008A6A0B"/>
    <w:rsid w:val="008C634C"/>
    <w:rsid w:val="008C6FF9"/>
    <w:rsid w:val="008C7B88"/>
    <w:rsid w:val="008D4DEE"/>
    <w:rsid w:val="008F52AF"/>
    <w:rsid w:val="008F77BC"/>
    <w:rsid w:val="00924FFC"/>
    <w:rsid w:val="0093266F"/>
    <w:rsid w:val="00956579"/>
    <w:rsid w:val="00960DDD"/>
    <w:rsid w:val="009633D1"/>
    <w:rsid w:val="00964830"/>
    <w:rsid w:val="009730BD"/>
    <w:rsid w:val="00975B4B"/>
    <w:rsid w:val="00982B94"/>
    <w:rsid w:val="00990753"/>
    <w:rsid w:val="0099377B"/>
    <w:rsid w:val="009C5C1A"/>
    <w:rsid w:val="009D3A49"/>
    <w:rsid w:val="009E4C48"/>
    <w:rsid w:val="009E5C0E"/>
    <w:rsid w:val="009F04C8"/>
    <w:rsid w:val="009F06AE"/>
    <w:rsid w:val="009F4959"/>
    <w:rsid w:val="00A05C68"/>
    <w:rsid w:val="00A15F0B"/>
    <w:rsid w:val="00A2159A"/>
    <w:rsid w:val="00A31F8F"/>
    <w:rsid w:val="00A53AE0"/>
    <w:rsid w:val="00A6583E"/>
    <w:rsid w:val="00A8388D"/>
    <w:rsid w:val="00A847EF"/>
    <w:rsid w:val="00A94B1D"/>
    <w:rsid w:val="00AA3CBB"/>
    <w:rsid w:val="00AC4A8C"/>
    <w:rsid w:val="00AC612D"/>
    <w:rsid w:val="00AC6ECF"/>
    <w:rsid w:val="00AD3554"/>
    <w:rsid w:val="00AF2F0F"/>
    <w:rsid w:val="00B0392B"/>
    <w:rsid w:val="00B13B84"/>
    <w:rsid w:val="00B146D7"/>
    <w:rsid w:val="00B204F6"/>
    <w:rsid w:val="00B345D8"/>
    <w:rsid w:val="00B4109E"/>
    <w:rsid w:val="00B55CCA"/>
    <w:rsid w:val="00B760E6"/>
    <w:rsid w:val="00B77037"/>
    <w:rsid w:val="00BA7B14"/>
    <w:rsid w:val="00BA7C9F"/>
    <w:rsid w:val="00BC6CF1"/>
    <w:rsid w:val="00BD4F51"/>
    <w:rsid w:val="00C0032E"/>
    <w:rsid w:val="00C2370B"/>
    <w:rsid w:val="00C26D68"/>
    <w:rsid w:val="00C432AB"/>
    <w:rsid w:val="00C45962"/>
    <w:rsid w:val="00C463FC"/>
    <w:rsid w:val="00C50A4A"/>
    <w:rsid w:val="00C5289B"/>
    <w:rsid w:val="00C945A3"/>
    <w:rsid w:val="00C97A98"/>
    <w:rsid w:val="00CA42F0"/>
    <w:rsid w:val="00CE2500"/>
    <w:rsid w:val="00CE2CFD"/>
    <w:rsid w:val="00CE4460"/>
    <w:rsid w:val="00D023B9"/>
    <w:rsid w:val="00D1305B"/>
    <w:rsid w:val="00D238E5"/>
    <w:rsid w:val="00D24933"/>
    <w:rsid w:val="00D256AF"/>
    <w:rsid w:val="00D50D8B"/>
    <w:rsid w:val="00D53C35"/>
    <w:rsid w:val="00D5484B"/>
    <w:rsid w:val="00D63D09"/>
    <w:rsid w:val="00D71274"/>
    <w:rsid w:val="00D84ACA"/>
    <w:rsid w:val="00DA2110"/>
    <w:rsid w:val="00DA57FB"/>
    <w:rsid w:val="00DA5E52"/>
    <w:rsid w:val="00DB7001"/>
    <w:rsid w:val="00DB73AB"/>
    <w:rsid w:val="00DC7767"/>
    <w:rsid w:val="00DD79BF"/>
    <w:rsid w:val="00DE2DCD"/>
    <w:rsid w:val="00DE386D"/>
    <w:rsid w:val="00DF0E7F"/>
    <w:rsid w:val="00DF44CA"/>
    <w:rsid w:val="00E568C8"/>
    <w:rsid w:val="00E62D2E"/>
    <w:rsid w:val="00E76B2A"/>
    <w:rsid w:val="00E8787C"/>
    <w:rsid w:val="00E94503"/>
    <w:rsid w:val="00EB088A"/>
    <w:rsid w:val="00EB301F"/>
    <w:rsid w:val="00EC42C9"/>
    <w:rsid w:val="00EE6B97"/>
    <w:rsid w:val="00EF50A1"/>
    <w:rsid w:val="00EF7088"/>
    <w:rsid w:val="00EF7E81"/>
    <w:rsid w:val="00F04A52"/>
    <w:rsid w:val="00F22B17"/>
    <w:rsid w:val="00F46AE4"/>
    <w:rsid w:val="00F657BF"/>
    <w:rsid w:val="00F85403"/>
    <w:rsid w:val="00F95F83"/>
    <w:rsid w:val="00F97824"/>
    <w:rsid w:val="00FA0C45"/>
    <w:rsid w:val="00FB51BA"/>
    <w:rsid w:val="00FD3316"/>
    <w:rsid w:val="00FE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4"/>
    <o:shapelayout v:ext="edit">
      <o:idmap v:ext="edit" data="1"/>
    </o:shapelayout>
  </w:shapeDefaults>
  <w:decimalSymbol w:val="."/>
  <w:listSeparator w:val=";"/>
  <w14:docId w14:val="6EE094B8"/>
  <w15:docId w15:val="{2F583A33-48B7-4D6D-9EE6-429E708D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9F06AE"/>
    <w:pPr>
      <w:spacing w:after="248" w:line="248" w:lineRule="exact"/>
    </w:pPr>
    <w:rPr>
      <w:rFonts w:ascii="Arial" w:hAnsi="Arial"/>
      <w:sz w:val="21"/>
    </w:rPr>
  </w:style>
  <w:style w:type="paragraph" w:styleId="berschrift1">
    <w:name w:val="heading 1"/>
    <w:basedOn w:val="Titel01"/>
    <w:next w:val="Standard"/>
    <w:link w:val="berschrift1Zchn"/>
    <w:uiPriority w:val="9"/>
    <w:qFormat/>
    <w:rsid w:val="004035F1"/>
    <w:pPr>
      <w:keepNext/>
      <w:keepLines/>
      <w:outlineLvl w:val="0"/>
    </w:pPr>
    <w:rPr>
      <w:rFonts w:eastAsiaTheme="majorEastAsia" w:cstheme="majorBidi"/>
      <w:bCs/>
      <w:color w:val="auto"/>
      <w:szCs w:val="28"/>
    </w:rPr>
  </w:style>
  <w:style w:type="paragraph" w:styleId="berschrift2">
    <w:name w:val="heading 2"/>
    <w:basedOn w:val="Titel02"/>
    <w:next w:val="Standard"/>
    <w:link w:val="berschrift2Zchn"/>
    <w:uiPriority w:val="9"/>
    <w:unhideWhenUsed/>
    <w:qFormat/>
    <w:rsid w:val="00EC13D3"/>
    <w:pPr>
      <w:keepNext/>
      <w:keepLines/>
      <w:outlineLvl w:val="1"/>
    </w:pPr>
    <w:rPr>
      <w:rFonts w:eastAsiaTheme="majorEastAsia" w:cstheme="majorBidi"/>
      <w:bCs/>
      <w:szCs w:val="26"/>
    </w:rPr>
  </w:style>
  <w:style w:type="paragraph" w:styleId="berschrift3">
    <w:name w:val="heading 3"/>
    <w:basedOn w:val="Titel03"/>
    <w:next w:val="Standard"/>
    <w:link w:val="berschrift3Zchn"/>
    <w:uiPriority w:val="9"/>
    <w:unhideWhenUsed/>
    <w:qFormat/>
    <w:rsid w:val="004035F1"/>
    <w:pPr>
      <w:keepNext/>
      <w:keepLines/>
      <w:outlineLvl w:val="2"/>
    </w:pPr>
    <w:rPr>
      <w:rFonts w:eastAsiaTheme="majorEastAsia" w:cstheme="majorBidi"/>
      <w:bCs/>
      <w:color w:val="auto"/>
    </w:rPr>
  </w:style>
  <w:style w:type="paragraph" w:styleId="berschrift4">
    <w:name w:val="heading 4"/>
    <w:basedOn w:val="Titel04"/>
    <w:next w:val="Standard"/>
    <w:link w:val="berschrift4Zchn"/>
    <w:uiPriority w:val="9"/>
    <w:unhideWhenUsed/>
    <w:qFormat/>
    <w:rsid w:val="004F5ECA"/>
    <w:pPr>
      <w:keepNext/>
      <w:keepLines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C5C1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C5C1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C5C1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C5C1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C5C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D0322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AD032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D03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35F1"/>
    <w:rPr>
      <w:rFonts w:ascii="Arial Black" w:eastAsiaTheme="majorEastAsia" w:hAnsi="Arial Black" w:cstheme="majorBidi"/>
      <w:bCs/>
      <w:sz w:val="4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D03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D03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13D3"/>
    <w:rPr>
      <w:rFonts w:ascii="Arial Black" w:eastAsiaTheme="majorEastAsia" w:hAnsi="Arial Black" w:cstheme="majorBidi"/>
      <w:bCs/>
      <w:color w:val="000000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35F1"/>
    <w:rPr>
      <w:rFonts w:ascii="Arial Black" w:eastAsiaTheme="majorEastAsia" w:hAnsi="Arial Black" w:cstheme="majorBidi"/>
      <w:bCs/>
      <w:sz w:val="21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F5ECA"/>
    <w:rPr>
      <w:rFonts w:ascii="Arial Black" w:eastAsiaTheme="majorEastAsia" w:hAnsi="Arial Black" w:cstheme="majorBidi"/>
      <w:bCs/>
      <w:iCs/>
      <w:color w:val="000000"/>
      <w:sz w:val="21"/>
      <w:szCs w:val="20"/>
    </w:rPr>
  </w:style>
  <w:style w:type="character" w:styleId="SchwacheHervorhebung">
    <w:name w:val="Subtle Emphasis"/>
    <w:basedOn w:val="Absatz-Standardschriftart"/>
    <w:uiPriority w:val="19"/>
    <w:qFormat/>
    <w:rsid w:val="00AD0322"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rsid w:val="00AD0322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D0322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0218C1"/>
    <w:rPr>
      <w:rFonts w:ascii="Arial Black" w:hAnsi="Arial Black"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D0322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AD0322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D03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D0322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AD0322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AC30F3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AC30F3"/>
    <w:rPr>
      <w:b/>
      <w:bCs/>
      <w:smallCaps/>
      <w:spacing w:val="5"/>
    </w:rPr>
  </w:style>
  <w:style w:type="paragraph" w:customStyle="1" w:styleId="BriefKopf">
    <w:name w:val="Brief_Kopf"/>
    <w:basedOn w:val="Grundtext"/>
    <w:uiPriority w:val="99"/>
    <w:rsid w:val="00530317"/>
    <w:pPr>
      <w:spacing w:after="0" w:line="200" w:lineRule="exact"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1D4042"/>
    <w:pPr>
      <w:tabs>
        <w:tab w:val="center" w:pos="4513"/>
        <w:tab w:val="right" w:pos="902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D4042"/>
  </w:style>
  <w:style w:type="paragraph" w:styleId="Fuzeile">
    <w:name w:val="footer"/>
    <w:basedOn w:val="Standard"/>
    <w:link w:val="FuzeileZchn"/>
    <w:uiPriority w:val="99"/>
    <w:unhideWhenUsed/>
    <w:rsid w:val="00ED3B82"/>
    <w:pPr>
      <w:tabs>
        <w:tab w:val="center" w:pos="4513"/>
        <w:tab w:val="right" w:pos="9026"/>
      </w:tabs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ED3B82"/>
    <w:rPr>
      <w:rFonts w:ascii="Arial" w:hAnsi="Arial"/>
      <w:sz w:val="12"/>
    </w:rPr>
  </w:style>
  <w:style w:type="paragraph" w:customStyle="1" w:styleId="Normalbold">
    <w:name w:val="Normal bold"/>
    <w:basedOn w:val="Standard"/>
    <w:uiPriority w:val="99"/>
    <w:rsid w:val="00625FA9"/>
    <w:rPr>
      <w:rFonts w:ascii="Arial Black" w:hAnsi="Arial Black"/>
      <w:lang w:eastAsia="en-GB"/>
    </w:rPr>
  </w:style>
  <w:style w:type="paragraph" w:customStyle="1" w:styleId="Randtitel">
    <w:name w:val="Randtitel"/>
    <w:basedOn w:val="Standard"/>
    <w:uiPriority w:val="99"/>
    <w:rsid w:val="0020260B"/>
    <w:pPr>
      <w:spacing w:after="0"/>
      <w:jc w:val="right"/>
    </w:pPr>
    <w:rPr>
      <w:sz w:val="16"/>
      <w:lang w:eastAsia="en-GB"/>
    </w:rPr>
  </w:style>
  <w:style w:type="paragraph" w:customStyle="1" w:styleId="BriefKopffett">
    <w:name w:val="Brief_Kopf_fett"/>
    <w:basedOn w:val="BriefKopf"/>
    <w:next w:val="BriefKopf"/>
    <w:uiPriority w:val="99"/>
    <w:rsid w:val="00530317"/>
    <w:rPr>
      <w:rFonts w:ascii="Arial Black" w:hAnsi="Arial Black"/>
    </w:rPr>
  </w:style>
  <w:style w:type="paragraph" w:customStyle="1" w:styleId="Neutral">
    <w:name w:val="Neutral"/>
    <w:basedOn w:val="Standard"/>
    <w:uiPriority w:val="99"/>
    <w:rsid w:val="00F93792"/>
    <w:pPr>
      <w:spacing w:after="0" w:line="240" w:lineRule="auto"/>
    </w:pPr>
  </w:style>
  <w:style w:type="numbering" w:customStyle="1" w:styleId="NumericList">
    <w:name w:val="NumericList"/>
    <w:basedOn w:val="KeineListe"/>
    <w:uiPriority w:val="99"/>
    <w:rsid w:val="00EC0D5A"/>
    <w:pPr>
      <w:numPr>
        <w:numId w:val="1"/>
      </w:numPr>
    </w:pPr>
  </w:style>
  <w:style w:type="paragraph" w:customStyle="1" w:styleId="MMKopfgross">
    <w:name w:val="MM_Kopf_gross"/>
    <w:basedOn w:val="BriefKopf"/>
    <w:next w:val="BriefKopf"/>
    <w:uiPriority w:val="99"/>
    <w:rsid w:val="00721E76"/>
    <w:pPr>
      <w:spacing w:line="320" w:lineRule="exact"/>
    </w:pPr>
    <w:rPr>
      <w:rFonts w:ascii="Arial Black" w:hAnsi="Arial Black"/>
      <w:sz w:val="32"/>
    </w:rPr>
  </w:style>
  <w:style w:type="paragraph" w:customStyle="1" w:styleId="BriefAnschrift">
    <w:name w:val="Brief_Anschrift"/>
    <w:basedOn w:val="Grundtext"/>
    <w:uiPriority w:val="99"/>
    <w:rsid w:val="0035023A"/>
    <w:pPr>
      <w:spacing w:after="0"/>
    </w:pPr>
  </w:style>
  <w:style w:type="paragraph" w:customStyle="1" w:styleId="BriefDatum">
    <w:name w:val="Brief_Datum"/>
    <w:basedOn w:val="Grundtext"/>
    <w:uiPriority w:val="99"/>
    <w:rsid w:val="0035023A"/>
    <w:pPr>
      <w:spacing w:after="0"/>
    </w:pPr>
  </w:style>
  <w:style w:type="paragraph" w:customStyle="1" w:styleId="BriefBetreff">
    <w:name w:val="Brief_Betreff"/>
    <w:basedOn w:val="Grundtext"/>
    <w:uiPriority w:val="99"/>
    <w:rsid w:val="00C51119"/>
    <w:pPr>
      <w:spacing w:after="744"/>
    </w:pPr>
    <w:rPr>
      <w:rFonts w:ascii="Arial Black" w:hAnsi="Arial Black"/>
    </w:rPr>
  </w:style>
  <w:style w:type="paragraph" w:customStyle="1" w:styleId="Grundtext">
    <w:name w:val="Grundtext"/>
    <w:uiPriority w:val="99"/>
    <w:qFormat/>
    <w:rsid w:val="00782866"/>
    <w:pPr>
      <w:spacing w:after="248" w:line="248" w:lineRule="exact"/>
    </w:pPr>
    <w:rPr>
      <w:rFonts w:ascii="Arial" w:eastAsia="Times New Roman" w:hAnsi="Arial" w:cs="Arial"/>
      <w:color w:val="000000"/>
      <w:sz w:val="21"/>
      <w:szCs w:val="20"/>
    </w:rPr>
  </w:style>
  <w:style w:type="paragraph" w:customStyle="1" w:styleId="BriefAnrede">
    <w:name w:val="Brief_Anrede"/>
    <w:basedOn w:val="Grundtext"/>
    <w:next w:val="Grundtext"/>
    <w:uiPriority w:val="99"/>
    <w:rsid w:val="009B7E1A"/>
  </w:style>
  <w:style w:type="character" w:customStyle="1" w:styleId="Grundtextfett">
    <w:name w:val="Grundtext_fett"/>
    <w:basedOn w:val="Absatz-Standardschriftart"/>
    <w:uiPriority w:val="1"/>
    <w:qFormat/>
    <w:rsid w:val="004B2EBB"/>
    <w:rPr>
      <w:rFonts w:ascii="Arial Black" w:hAnsi="Arial Black"/>
    </w:rPr>
  </w:style>
  <w:style w:type="paragraph" w:customStyle="1" w:styleId="BriefGruss">
    <w:name w:val="Brief_Gruss"/>
    <w:basedOn w:val="Grundtext"/>
    <w:next w:val="Grundtext"/>
    <w:uiPriority w:val="99"/>
    <w:rsid w:val="009B7E1A"/>
    <w:pPr>
      <w:spacing w:before="248" w:after="744"/>
    </w:pPr>
  </w:style>
  <w:style w:type="paragraph" w:customStyle="1" w:styleId="ListeBindestrich">
    <w:name w:val="Liste_Bindestrich"/>
    <w:basedOn w:val="Grundtext"/>
    <w:uiPriority w:val="99"/>
    <w:rsid w:val="008004EF"/>
    <w:pPr>
      <w:numPr>
        <w:numId w:val="2"/>
      </w:numPr>
      <w:contextualSpacing/>
    </w:pPr>
  </w:style>
  <w:style w:type="paragraph" w:customStyle="1" w:styleId="ListePunkt">
    <w:name w:val="Liste_Punkt"/>
    <w:basedOn w:val="Grundtext"/>
    <w:uiPriority w:val="99"/>
    <w:rsid w:val="008004EF"/>
    <w:pPr>
      <w:numPr>
        <w:numId w:val="3"/>
      </w:numPr>
      <w:contextualSpacing/>
    </w:pPr>
  </w:style>
  <w:style w:type="paragraph" w:customStyle="1" w:styleId="ListeNummernArabisch">
    <w:name w:val="Liste_Nummern_Arabisch"/>
    <w:basedOn w:val="Grundtext"/>
    <w:uiPriority w:val="99"/>
    <w:rsid w:val="008004EF"/>
    <w:pPr>
      <w:numPr>
        <w:ilvl w:val="1"/>
        <w:numId w:val="4"/>
      </w:numPr>
      <w:contextualSpacing/>
    </w:pPr>
  </w:style>
  <w:style w:type="paragraph" w:customStyle="1" w:styleId="ListeNummernRoemisch">
    <w:name w:val="Liste_Nummern_Roemisch"/>
    <w:basedOn w:val="Grundtext"/>
    <w:uiPriority w:val="99"/>
    <w:rsid w:val="008004EF"/>
    <w:pPr>
      <w:numPr>
        <w:numId w:val="5"/>
      </w:numPr>
      <w:contextualSpacing/>
    </w:pPr>
  </w:style>
  <w:style w:type="paragraph" w:customStyle="1" w:styleId="Titel01">
    <w:name w:val="Titel_01"/>
    <w:basedOn w:val="Grundtext"/>
    <w:next w:val="Grundtext"/>
    <w:uiPriority w:val="99"/>
    <w:rsid w:val="00EC13D3"/>
    <w:pPr>
      <w:spacing w:after="540" w:line="540" w:lineRule="exact"/>
    </w:pPr>
    <w:rPr>
      <w:rFonts w:ascii="Arial Black" w:hAnsi="Arial Black"/>
      <w:sz w:val="48"/>
    </w:rPr>
  </w:style>
  <w:style w:type="paragraph" w:customStyle="1" w:styleId="Titel02">
    <w:name w:val="Titel_02"/>
    <w:basedOn w:val="Grundtext"/>
    <w:next w:val="Grundtext"/>
    <w:uiPriority w:val="99"/>
    <w:rsid w:val="00EC13D3"/>
    <w:pPr>
      <w:spacing w:before="320" w:after="360" w:line="360" w:lineRule="exact"/>
    </w:pPr>
    <w:rPr>
      <w:rFonts w:ascii="Arial Black" w:hAnsi="Arial Black"/>
      <w:sz w:val="32"/>
    </w:rPr>
  </w:style>
  <w:style w:type="paragraph" w:customStyle="1" w:styleId="Titel03">
    <w:name w:val="Titel_03"/>
    <w:basedOn w:val="Grundtext"/>
    <w:next w:val="Grundtext"/>
    <w:uiPriority w:val="99"/>
    <w:rsid w:val="004035F1"/>
    <w:pPr>
      <w:spacing w:after="0"/>
    </w:pPr>
    <w:rPr>
      <w:rFonts w:ascii="Arial Black" w:hAnsi="Arial Black"/>
    </w:rPr>
  </w:style>
  <w:style w:type="paragraph" w:customStyle="1" w:styleId="Titel01Nummern">
    <w:name w:val="Titel_01_Nummern"/>
    <w:basedOn w:val="Titel01"/>
    <w:next w:val="Grundtext"/>
    <w:uiPriority w:val="99"/>
    <w:rsid w:val="00931B37"/>
  </w:style>
  <w:style w:type="paragraph" w:customStyle="1" w:styleId="Titel02Nummern">
    <w:name w:val="Titel_02_Nummern"/>
    <w:basedOn w:val="Titel02"/>
    <w:next w:val="Grundtext"/>
    <w:uiPriority w:val="99"/>
    <w:rsid w:val="00931B37"/>
  </w:style>
  <w:style w:type="paragraph" w:customStyle="1" w:styleId="Titel03Nummern">
    <w:name w:val="Titel_03_Nummern"/>
    <w:basedOn w:val="Titel03"/>
    <w:next w:val="Grundtext"/>
    <w:uiPriority w:val="99"/>
    <w:rsid w:val="00931B37"/>
  </w:style>
  <w:style w:type="paragraph" w:customStyle="1" w:styleId="Zwischentitel">
    <w:name w:val="Zwischentitel"/>
    <w:basedOn w:val="Grundtext"/>
    <w:next w:val="Grundtext"/>
    <w:uiPriority w:val="99"/>
    <w:rsid w:val="006A330A"/>
    <w:pPr>
      <w:spacing w:after="0"/>
    </w:pPr>
    <w:rPr>
      <w:rFonts w:ascii="Arial Black" w:hAnsi="Arial Black"/>
    </w:rPr>
  </w:style>
  <w:style w:type="paragraph" w:customStyle="1" w:styleId="Lead">
    <w:name w:val="Lead"/>
    <w:basedOn w:val="Grundtext"/>
    <w:next w:val="Grundtext"/>
    <w:uiPriority w:val="99"/>
    <w:rsid w:val="00B006F1"/>
    <w:rPr>
      <w:rFonts w:ascii="Arial Black" w:hAnsi="Arial Black"/>
    </w:rPr>
  </w:style>
  <w:style w:type="paragraph" w:customStyle="1" w:styleId="InhaltsverzeichnisH01">
    <w:name w:val="Inhaltsverzeichnis_H01"/>
    <w:basedOn w:val="Grundtext"/>
    <w:uiPriority w:val="99"/>
    <w:rsid w:val="006A330A"/>
    <w:pPr>
      <w:tabs>
        <w:tab w:val="right" w:pos="8505"/>
      </w:tabs>
      <w:spacing w:before="248" w:after="0"/>
    </w:pPr>
    <w:rPr>
      <w:rFonts w:ascii="Arial Black" w:hAnsi="Arial Black"/>
    </w:rPr>
  </w:style>
  <w:style w:type="paragraph" w:customStyle="1" w:styleId="InhaltsverzeichnisH02">
    <w:name w:val="Inhaltsverzeichnis_H02"/>
    <w:basedOn w:val="Grundtext"/>
    <w:uiPriority w:val="99"/>
    <w:rsid w:val="006A330A"/>
    <w:pPr>
      <w:tabs>
        <w:tab w:val="right" w:pos="8505"/>
      </w:tabs>
      <w:spacing w:after="0"/>
    </w:pPr>
  </w:style>
  <w:style w:type="paragraph" w:customStyle="1" w:styleId="InhaltsverzeichnisH03">
    <w:name w:val="Inhaltsverzeichnis_H03"/>
    <w:basedOn w:val="Grundtext"/>
    <w:uiPriority w:val="99"/>
    <w:rsid w:val="006A330A"/>
    <w:pPr>
      <w:tabs>
        <w:tab w:val="right" w:pos="8505"/>
      </w:tabs>
      <w:spacing w:after="0"/>
    </w:pPr>
  </w:style>
  <w:style w:type="paragraph" w:customStyle="1" w:styleId="TitelblattOberzeilefett">
    <w:name w:val="Titelblatt_Oberzeile_fett"/>
    <w:basedOn w:val="Grundtext"/>
    <w:next w:val="Grundtext"/>
    <w:uiPriority w:val="99"/>
    <w:rsid w:val="006A330A"/>
    <w:pPr>
      <w:spacing w:after="0"/>
    </w:pPr>
    <w:rPr>
      <w:rFonts w:ascii="Arial Black" w:hAnsi="Arial Black"/>
    </w:rPr>
  </w:style>
  <w:style w:type="paragraph" w:customStyle="1" w:styleId="TitelblattTitelGross">
    <w:name w:val="Titelblatt_Titel_Gross"/>
    <w:basedOn w:val="Grundtext"/>
    <w:next w:val="Grundtext"/>
    <w:uiPriority w:val="99"/>
    <w:rsid w:val="008C3572"/>
    <w:pPr>
      <w:spacing w:after="0" w:line="1440" w:lineRule="exact"/>
    </w:pPr>
    <w:rPr>
      <w:rFonts w:ascii="Arial Black" w:hAnsi="Arial Black"/>
      <w:sz w:val="144"/>
    </w:rPr>
  </w:style>
  <w:style w:type="paragraph" w:customStyle="1" w:styleId="TitelblattTitelZusatz">
    <w:name w:val="Titelblatt_Titel_Zusatz"/>
    <w:basedOn w:val="Grundtext"/>
    <w:next w:val="Grundtext"/>
    <w:uiPriority w:val="99"/>
    <w:rsid w:val="006A330A"/>
    <w:pPr>
      <w:spacing w:after="0" w:line="480" w:lineRule="exact"/>
    </w:pPr>
    <w:rPr>
      <w:rFonts w:ascii="Arial Black" w:hAnsi="Arial Black"/>
      <w:sz w:val="48"/>
    </w:rPr>
  </w:style>
  <w:style w:type="paragraph" w:customStyle="1" w:styleId="TabelleHeader">
    <w:name w:val="Tabelle_Header"/>
    <w:basedOn w:val="Grundtext"/>
    <w:next w:val="TabelleZelle"/>
    <w:uiPriority w:val="99"/>
    <w:rsid w:val="006A330A"/>
    <w:pPr>
      <w:spacing w:after="0" w:line="480" w:lineRule="exact"/>
    </w:pPr>
    <w:rPr>
      <w:rFonts w:ascii="Arial Black" w:hAnsi="Arial Black"/>
    </w:rPr>
  </w:style>
  <w:style w:type="paragraph" w:customStyle="1" w:styleId="TabelleZelle">
    <w:name w:val="Tabelle_Zelle"/>
    <w:basedOn w:val="Grundtext"/>
    <w:uiPriority w:val="99"/>
    <w:rsid w:val="00990EE5"/>
    <w:pPr>
      <w:spacing w:after="0"/>
    </w:pPr>
  </w:style>
  <w:style w:type="paragraph" w:customStyle="1" w:styleId="TabelleZellefett">
    <w:name w:val="Tabelle_Zelle_fett"/>
    <w:basedOn w:val="TabelleZelle"/>
    <w:uiPriority w:val="99"/>
    <w:rsid w:val="000741EA"/>
    <w:rPr>
      <w:rFonts w:ascii="Arial Black" w:hAnsi="Arial Black"/>
    </w:rPr>
  </w:style>
  <w:style w:type="paragraph" w:customStyle="1" w:styleId="Tabelleberschrift">
    <w:name w:val="Tabelle_Überschrift"/>
    <w:basedOn w:val="TabelleZellefett"/>
    <w:next w:val="Grundtext"/>
    <w:uiPriority w:val="99"/>
    <w:rsid w:val="00B51B63"/>
    <w:pPr>
      <w:numPr>
        <w:numId w:val="6"/>
      </w:numPr>
      <w:tabs>
        <w:tab w:val="left" w:pos="369"/>
      </w:tabs>
      <w:ind w:left="369" w:hanging="369"/>
    </w:pPr>
  </w:style>
  <w:style w:type="paragraph" w:customStyle="1" w:styleId="AntragListeAlphabetisch">
    <w:name w:val="Antrag_Liste_Alphabetisch"/>
    <w:basedOn w:val="Grundtext"/>
    <w:uiPriority w:val="99"/>
    <w:rsid w:val="00012506"/>
    <w:pPr>
      <w:numPr>
        <w:numId w:val="7"/>
      </w:numPr>
      <w:tabs>
        <w:tab w:val="left" w:pos="567"/>
      </w:tabs>
    </w:pPr>
  </w:style>
  <w:style w:type="paragraph" w:customStyle="1" w:styleId="AntragListeRoemisch">
    <w:name w:val="Antrag_Liste_Roemisch"/>
    <w:basedOn w:val="Grundtext"/>
    <w:uiPriority w:val="99"/>
    <w:rsid w:val="00012506"/>
    <w:pPr>
      <w:numPr>
        <w:numId w:val="8"/>
      </w:numPr>
      <w:tabs>
        <w:tab w:val="left" w:pos="567"/>
      </w:tabs>
    </w:pPr>
  </w:style>
  <w:style w:type="paragraph" w:customStyle="1" w:styleId="Titel0216pt">
    <w:name w:val="Titel_02_16pt"/>
    <w:basedOn w:val="Titel02"/>
    <w:uiPriority w:val="99"/>
    <w:rsid w:val="001A0532"/>
    <w:pPr>
      <w:spacing w:before="0" w:after="0"/>
    </w:pPr>
  </w:style>
  <w:style w:type="paragraph" w:customStyle="1" w:styleId="GDberschrift2ohneNrLinks075cmNach0ptZeilen">
    <w:name w:val="GD_Überschrift2_ohneNr + Links:  0.75 cm Nach:  0 pt Zeilen..."/>
    <w:basedOn w:val="Gruformel"/>
    <w:uiPriority w:val="99"/>
    <w:rsid w:val="0007008B"/>
    <w:pPr>
      <w:spacing w:line="360" w:lineRule="auto"/>
      <w:ind w:left="0" w:right="425"/>
    </w:pPr>
    <w:rPr>
      <w:rFonts w:ascii="Arial Black" w:hAnsi="Arial Black"/>
      <w:sz w:val="32"/>
    </w:rPr>
  </w:style>
  <w:style w:type="paragraph" w:styleId="Gruformel">
    <w:name w:val="Closing"/>
    <w:basedOn w:val="Standard"/>
    <w:link w:val="GruformelZchn"/>
    <w:uiPriority w:val="99"/>
    <w:semiHidden/>
    <w:unhideWhenUsed/>
    <w:rsid w:val="0096202A"/>
    <w:pPr>
      <w:spacing w:after="0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96202A"/>
    <w:rPr>
      <w:rFonts w:ascii="Arial" w:hAnsi="Arial"/>
      <w:sz w:val="21"/>
    </w:rPr>
  </w:style>
  <w:style w:type="paragraph" w:customStyle="1" w:styleId="Titel04">
    <w:name w:val="Titel_04"/>
    <w:basedOn w:val="Titel03"/>
    <w:next w:val="Grundtext"/>
    <w:uiPriority w:val="99"/>
    <w:rsid w:val="004F5ECA"/>
  </w:style>
  <w:style w:type="numbering" w:customStyle="1" w:styleId="ListeNummernArabischEinfach">
    <w:name w:val="Liste_Nummern_ArabischEinfach"/>
    <w:uiPriority w:val="99"/>
    <w:rsid w:val="00990EE5"/>
    <w:pPr>
      <w:numPr>
        <w:numId w:val="9"/>
      </w:numPr>
    </w:pPr>
  </w:style>
  <w:style w:type="table" w:styleId="Tabellenraster">
    <w:name w:val="Table Grid"/>
    <w:basedOn w:val="NormaleTabelle"/>
    <w:uiPriority w:val="59"/>
    <w:rsid w:val="00202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ndtitelmitTextbox">
    <w:name w:val="Randtitel mit Textbox"/>
    <w:basedOn w:val="Randtitel"/>
    <w:rsid w:val="008D7A92"/>
    <w:pPr>
      <w:framePr w:w="1843" w:hSpace="142" w:wrap="around" w:vAnchor="text" w:hAnchor="page" w:y="1" w:anchorLock="1"/>
      <w:ind w:left="567" w:hanging="567"/>
    </w:pPr>
  </w:style>
  <w:style w:type="paragraph" w:customStyle="1" w:styleId="GrundtextRRB">
    <w:name w:val="Grundtext_RRB"/>
    <w:basedOn w:val="Grundtext"/>
    <w:rsid w:val="00616104"/>
    <w:pPr>
      <w:suppressAutoHyphens/>
      <w:spacing w:line="360" w:lineRule="auto"/>
      <w:ind w:left="567"/>
    </w:pPr>
  </w:style>
  <w:style w:type="paragraph" w:customStyle="1" w:styleId="BeilagenListe">
    <w:name w:val="Beilagen_Liste"/>
    <w:basedOn w:val="Grundtext"/>
    <w:rsid w:val="004A406B"/>
    <w:pPr>
      <w:numPr>
        <w:numId w:val="10"/>
      </w:numPr>
      <w:spacing w:after="0" w:line="240" w:lineRule="auto"/>
    </w:pPr>
  </w:style>
  <w:style w:type="paragraph" w:customStyle="1" w:styleId="MitteilungAnListe">
    <w:name w:val="MitteilungAn_Liste"/>
    <w:basedOn w:val="Grundtext"/>
    <w:rsid w:val="0087599E"/>
    <w:pPr>
      <w:tabs>
        <w:tab w:val="left" w:pos="567"/>
      </w:tabs>
      <w:spacing w:line="360" w:lineRule="auto"/>
      <w:ind w:left="567" w:hanging="567"/>
    </w:pPr>
  </w:style>
  <w:style w:type="paragraph" w:customStyle="1" w:styleId="MitteilungAnListe2">
    <w:name w:val="MitteilungAn_Liste2"/>
    <w:basedOn w:val="MitteilungAnListe"/>
    <w:rsid w:val="00CB4E06"/>
    <w:pPr>
      <w:tabs>
        <w:tab w:val="clear" w:pos="567"/>
        <w:tab w:val="left" w:pos="420"/>
      </w:tabs>
      <w:spacing w:line="248" w:lineRule="exact"/>
      <w:ind w:left="420" w:hanging="420"/>
    </w:pPr>
  </w:style>
  <w:style w:type="paragraph" w:customStyle="1" w:styleId="Invisible">
    <w:name w:val="Invisible"/>
    <w:basedOn w:val="Standard"/>
    <w:rsid w:val="00557496"/>
    <w:pPr>
      <w:spacing w:after="0" w:line="72" w:lineRule="auto"/>
    </w:pPr>
    <w:rPr>
      <w:sz w:val="6"/>
      <w:lang w:val="fr-CH"/>
    </w:rPr>
  </w:style>
  <w:style w:type="paragraph" w:customStyle="1" w:styleId="ListeNummernArabischNeustarten">
    <w:name w:val="Liste_Nummern_Arabisch_Neustarten"/>
    <w:basedOn w:val="Invisible"/>
    <w:next w:val="Grundtext"/>
    <w:rsid w:val="00557496"/>
    <w:pPr>
      <w:numPr>
        <w:numId w:val="4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4F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4F5D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C5C1A"/>
    <w:rPr>
      <w:rFonts w:asciiTheme="majorHAnsi" w:eastAsiaTheme="majorEastAsia" w:hAnsiTheme="majorHAnsi" w:cstheme="majorBidi"/>
      <w:color w:val="243F60" w:themeColor="accent1" w:themeShade="7F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C5C1A"/>
    <w:rPr>
      <w:rFonts w:asciiTheme="majorHAnsi" w:eastAsiaTheme="majorEastAsia" w:hAnsiTheme="majorHAnsi" w:cstheme="majorBidi"/>
      <w:i/>
      <w:iCs/>
      <w:color w:val="243F60" w:themeColor="accent1" w:themeShade="7F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C5C1A"/>
    <w:rPr>
      <w:rFonts w:asciiTheme="majorHAnsi" w:eastAsiaTheme="majorEastAsia" w:hAnsiTheme="majorHAnsi" w:cstheme="majorBidi"/>
      <w:i/>
      <w:iCs/>
      <w:color w:val="404040" w:themeColor="text1" w:themeTint="BF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C5C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C5C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9C5C1A"/>
    <w:pPr>
      <w:spacing w:after="0" w:line="240" w:lineRule="auto"/>
    </w:pPr>
    <w:rPr>
      <w:rFonts w:eastAsia="Times New Roman"/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9C5C1A"/>
    <w:rPr>
      <w:rFonts w:ascii="Arial" w:eastAsia="Times New Roman" w:hAnsi="Arial"/>
      <w:i/>
      <w:iCs/>
      <w:sz w:val="21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9C5C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9C5C1A"/>
    <w:rPr>
      <w:rFonts w:ascii="Consolas" w:hAnsi="Consolas"/>
      <w:sz w:val="20"/>
      <w:szCs w:val="20"/>
    </w:rPr>
  </w:style>
  <w:style w:type="paragraph" w:customStyle="1" w:styleId="msonormal0">
    <w:name w:val="msonormal"/>
    <w:basedOn w:val="Standard"/>
    <w:uiPriority w:val="99"/>
    <w:semiHidden/>
    <w:rsid w:val="009C5C1A"/>
    <w:rPr>
      <w:rFonts w:ascii="Times New Roman" w:hAnsi="Times New Roman" w:cs="Times New Roman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9C5C1A"/>
    <w:rPr>
      <w:rFonts w:ascii="Times New Roman" w:hAnsi="Times New Roman" w:cs="Times New Roman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210" w:hanging="21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420" w:hanging="21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630" w:hanging="21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840" w:hanging="21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050" w:hanging="21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260" w:hanging="21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470" w:hanging="21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680" w:hanging="21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890" w:hanging="210"/>
    </w:p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9C5C1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C5C1A"/>
    <w:pPr>
      <w:spacing w:after="100"/>
      <w:ind w:left="21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C5C1A"/>
    <w:pPr>
      <w:spacing w:after="100"/>
      <w:ind w:left="42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9C5C1A"/>
    <w:pPr>
      <w:spacing w:after="100"/>
      <w:ind w:left="63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9C5C1A"/>
    <w:pPr>
      <w:spacing w:after="100"/>
      <w:ind w:left="84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9C5C1A"/>
    <w:pPr>
      <w:spacing w:after="100"/>
      <w:ind w:left="105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9C5C1A"/>
    <w:pPr>
      <w:spacing w:after="100"/>
      <w:ind w:left="126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9C5C1A"/>
    <w:pPr>
      <w:spacing w:after="100"/>
      <w:ind w:left="147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9C5C1A"/>
    <w:pPr>
      <w:spacing w:after="100"/>
      <w:ind w:left="1680"/>
    </w:pPr>
  </w:style>
  <w:style w:type="paragraph" w:styleId="Standardeinzug">
    <w:name w:val="Normal Indent"/>
    <w:basedOn w:val="Standard"/>
    <w:unhideWhenUsed/>
    <w:rsid w:val="009C5C1A"/>
    <w:pPr>
      <w:ind w:left="708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C5C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5C1A"/>
    <w:rPr>
      <w:rFonts w:ascii="Arial" w:hAnsi="Arial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unhideWhenUsed/>
    <w:rsid w:val="009C5C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C5C1A"/>
    <w:rPr>
      <w:rFonts w:ascii="Arial" w:hAnsi="Arial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unhideWhenUsed/>
    <w:rsid w:val="009C5C1A"/>
    <w:rPr>
      <w:rFonts w:asciiTheme="majorHAnsi" w:eastAsiaTheme="majorEastAsia" w:hAnsiTheme="majorHAnsi" w:cstheme="majorBidi"/>
      <w:b/>
      <w:bCs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C5C1A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9C5C1A"/>
    <w:pPr>
      <w:spacing w:after="0"/>
    </w:pPr>
  </w:style>
  <w:style w:type="paragraph" w:styleId="Umschlagadresse">
    <w:name w:val="envelope address"/>
    <w:basedOn w:val="Standard"/>
    <w:uiPriority w:val="99"/>
    <w:semiHidden/>
    <w:unhideWhenUsed/>
    <w:rsid w:val="009C5C1A"/>
    <w:pPr>
      <w:framePr w:w="4320" w:h="2160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semiHidden/>
    <w:unhideWhenUsed/>
    <w:rsid w:val="009C5C1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C5C1A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C5C1A"/>
    <w:rPr>
      <w:rFonts w:ascii="Arial" w:hAnsi="Arial"/>
      <w:sz w:val="20"/>
      <w:szCs w:val="20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9C5C1A"/>
    <w:pPr>
      <w:spacing w:after="0"/>
      <w:ind w:left="210" w:hanging="210"/>
    </w:pPr>
  </w:style>
  <w:style w:type="paragraph" w:styleId="Makrotext">
    <w:name w:val="macro"/>
    <w:link w:val="MakrotextZchn"/>
    <w:uiPriority w:val="99"/>
    <w:semiHidden/>
    <w:unhideWhenUsed/>
    <w:rsid w:val="009C5C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8" w:lineRule="exact"/>
    </w:pPr>
    <w:rPr>
      <w:rFonts w:ascii="Consolas" w:hAnsi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9C5C1A"/>
    <w:rPr>
      <w:rFonts w:ascii="Consolas" w:hAnsi="Consolas"/>
      <w:sz w:val="20"/>
      <w:szCs w:val="20"/>
    </w:rPr>
  </w:style>
  <w:style w:type="paragraph" w:styleId="RGV-berschrift">
    <w:name w:val="toa heading"/>
    <w:basedOn w:val="Standard"/>
    <w:next w:val="Standard"/>
    <w:uiPriority w:val="99"/>
    <w:semiHidden/>
    <w:unhideWhenUsed/>
    <w:rsid w:val="009C5C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Liste">
    <w:name w:val="List"/>
    <w:basedOn w:val="Standard"/>
    <w:uiPriority w:val="99"/>
    <w:semiHidden/>
    <w:unhideWhenUsed/>
    <w:rsid w:val="009C5C1A"/>
    <w:pPr>
      <w:ind w:left="283" w:hanging="283"/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9C5C1A"/>
    <w:pPr>
      <w:tabs>
        <w:tab w:val="num" w:pos="360"/>
      </w:tabs>
      <w:ind w:left="360" w:hanging="360"/>
      <w:contextualSpacing/>
    </w:pPr>
  </w:style>
  <w:style w:type="paragraph" w:styleId="Listennummer">
    <w:name w:val="List Number"/>
    <w:basedOn w:val="Standard"/>
    <w:uiPriority w:val="99"/>
    <w:semiHidden/>
    <w:unhideWhenUsed/>
    <w:rsid w:val="009C5C1A"/>
    <w:pPr>
      <w:tabs>
        <w:tab w:val="num" w:pos="360"/>
      </w:tabs>
      <w:ind w:left="360" w:hanging="360"/>
      <w:contextualSpacing/>
    </w:pPr>
  </w:style>
  <w:style w:type="paragraph" w:styleId="Liste2">
    <w:name w:val="List 2"/>
    <w:basedOn w:val="Standard"/>
    <w:uiPriority w:val="99"/>
    <w:semiHidden/>
    <w:unhideWhenUsed/>
    <w:rsid w:val="009C5C1A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9C5C1A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9C5C1A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9C5C1A"/>
    <w:pPr>
      <w:ind w:left="1415" w:hanging="283"/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9C5C1A"/>
    <w:pPr>
      <w:tabs>
        <w:tab w:val="num" w:pos="720"/>
      </w:tabs>
      <w:ind w:left="720" w:hanging="360"/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9C5C1A"/>
    <w:pPr>
      <w:tabs>
        <w:tab w:val="num" w:pos="1080"/>
      </w:tabs>
      <w:ind w:left="1080" w:hanging="360"/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9C5C1A"/>
    <w:pPr>
      <w:tabs>
        <w:tab w:val="num" w:pos="1440"/>
      </w:tabs>
      <w:ind w:left="1440" w:hanging="360"/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9C5C1A"/>
    <w:pPr>
      <w:tabs>
        <w:tab w:val="num" w:pos="1800"/>
      </w:tabs>
      <w:ind w:left="1800" w:hanging="360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9C5C1A"/>
    <w:pPr>
      <w:tabs>
        <w:tab w:val="num" w:pos="720"/>
      </w:tabs>
      <w:ind w:left="720" w:hanging="360"/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9C5C1A"/>
    <w:pPr>
      <w:tabs>
        <w:tab w:val="num" w:pos="1080"/>
      </w:tabs>
      <w:ind w:left="1080" w:hanging="360"/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9C5C1A"/>
    <w:pPr>
      <w:tabs>
        <w:tab w:val="num" w:pos="1440"/>
      </w:tabs>
      <w:ind w:left="1440" w:hanging="360"/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9C5C1A"/>
    <w:pPr>
      <w:tabs>
        <w:tab w:val="num" w:pos="1800"/>
      </w:tabs>
      <w:ind w:left="1800" w:hanging="360"/>
      <w:contextualSpacing/>
    </w:pPr>
  </w:style>
  <w:style w:type="paragraph" w:styleId="Unterschrift">
    <w:name w:val="Signature"/>
    <w:basedOn w:val="Standard"/>
    <w:link w:val="UnterschriftZchn"/>
    <w:uiPriority w:val="99"/>
    <w:semiHidden/>
    <w:unhideWhenUsed/>
    <w:rsid w:val="009C5C1A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9C5C1A"/>
    <w:rPr>
      <w:rFonts w:ascii="Arial" w:hAnsi="Arial"/>
      <w:sz w:val="21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9C5C1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9C5C1A"/>
    <w:rPr>
      <w:rFonts w:ascii="Arial" w:hAnsi="Arial"/>
      <w:sz w:val="21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9C5C1A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9C5C1A"/>
    <w:rPr>
      <w:rFonts w:ascii="Arial" w:hAnsi="Arial"/>
      <w:sz w:val="21"/>
    </w:rPr>
  </w:style>
  <w:style w:type="paragraph" w:styleId="Listenfortsetzung">
    <w:name w:val="List Continue"/>
    <w:basedOn w:val="Standard"/>
    <w:uiPriority w:val="99"/>
    <w:semiHidden/>
    <w:unhideWhenUsed/>
    <w:rsid w:val="009C5C1A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9C5C1A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9C5C1A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9C5C1A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9C5C1A"/>
    <w:pPr>
      <w:spacing w:after="120"/>
      <w:ind w:left="1415"/>
      <w:contextualSpacing/>
    </w:p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9C5C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9C5C1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9C5C1A"/>
  </w:style>
  <w:style w:type="character" w:customStyle="1" w:styleId="AnredeZchn">
    <w:name w:val="Anrede Zchn"/>
    <w:basedOn w:val="Absatz-Standardschriftart"/>
    <w:link w:val="Anrede"/>
    <w:uiPriority w:val="99"/>
    <w:semiHidden/>
    <w:rsid w:val="009C5C1A"/>
    <w:rPr>
      <w:rFonts w:ascii="Arial" w:hAnsi="Arial"/>
      <w:sz w:val="2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9C5C1A"/>
  </w:style>
  <w:style w:type="character" w:customStyle="1" w:styleId="DatumZchn">
    <w:name w:val="Datum Zchn"/>
    <w:basedOn w:val="Absatz-Standardschriftart"/>
    <w:link w:val="Datum"/>
    <w:uiPriority w:val="99"/>
    <w:semiHidden/>
    <w:rsid w:val="009C5C1A"/>
    <w:rPr>
      <w:rFonts w:ascii="Arial" w:hAnsi="Arial"/>
      <w:sz w:val="21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9C5C1A"/>
    <w:pPr>
      <w:spacing w:after="248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9C5C1A"/>
    <w:rPr>
      <w:rFonts w:ascii="Arial" w:hAnsi="Arial"/>
      <w:sz w:val="21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9C5C1A"/>
    <w:pPr>
      <w:spacing w:after="248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9C5C1A"/>
    <w:rPr>
      <w:rFonts w:ascii="Arial" w:hAnsi="Arial"/>
      <w:sz w:val="21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9C5C1A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9C5C1A"/>
    <w:rPr>
      <w:rFonts w:ascii="Arial" w:hAnsi="Arial"/>
      <w:sz w:val="21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9C5C1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9C5C1A"/>
    <w:rPr>
      <w:rFonts w:ascii="Arial" w:hAnsi="Arial"/>
      <w:sz w:val="21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9C5C1A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9C5C1A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9C5C1A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9C5C1A"/>
    <w:rPr>
      <w:rFonts w:ascii="Arial" w:hAnsi="Arial"/>
      <w:sz w:val="21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9C5C1A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9C5C1A"/>
    <w:rPr>
      <w:rFonts w:ascii="Arial" w:hAnsi="Arial"/>
      <w:sz w:val="16"/>
      <w:szCs w:val="16"/>
    </w:rPr>
  </w:style>
  <w:style w:type="paragraph" w:styleId="Blocktext">
    <w:name w:val="Block Text"/>
    <w:basedOn w:val="Standard"/>
    <w:uiPriority w:val="99"/>
    <w:semiHidden/>
    <w:unhideWhenUsed/>
    <w:rsid w:val="009C5C1A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C5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C5C1A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semiHidden/>
    <w:unhideWhenUsed/>
    <w:rsid w:val="009C5C1A"/>
    <w:pPr>
      <w:spacing w:after="0" w:line="240" w:lineRule="auto"/>
    </w:pPr>
    <w:rPr>
      <w:rFonts w:ascii="Consolas" w:hAnsi="Consolas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9C5C1A"/>
    <w:rPr>
      <w:rFonts w:ascii="Consolas" w:hAnsi="Consolas"/>
      <w:sz w:val="21"/>
      <w:szCs w:val="21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9C5C1A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9C5C1A"/>
    <w:rPr>
      <w:rFonts w:ascii="Arial" w:hAnsi="Arial"/>
      <w:sz w:val="2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5C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5C1A"/>
    <w:rPr>
      <w:rFonts w:ascii="Arial" w:hAnsi="Arial"/>
      <w:b/>
      <w:bCs/>
      <w:sz w:val="20"/>
      <w:szCs w:val="20"/>
    </w:rPr>
  </w:style>
  <w:style w:type="paragraph" w:styleId="berarbeitung">
    <w:name w:val="Revision"/>
    <w:uiPriority w:val="99"/>
    <w:semiHidden/>
    <w:rsid w:val="009C5C1A"/>
    <w:pPr>
      <w:spacing w:after="0" w:line="240" w:lineRule="auto"/>
    </w:pPr>
    <w:rPr>
      <w:rFonts w:ascii="Arial" w:hAnsi="Arial"/>
      <w:sz w:val="21"/>
    </w:rPr>
  </w:style>
  <w:style w:type="paragraph" w:styleId="Listenabsatz">
    <w:name w:val="List Paragraph"/>
    <w:basedOn w:val="Standard"/>
    <w:uiPriority w:val="34"/>
    <w:qFormat/>
    <w:rsid w:val="009C5C1A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9C5C1A"/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C5C1A"/>
    <w:pPr>
      <w:spacing w:before="480" w:after="0" w:line="248" w:lineRule="exact"/>
      <w:outlineLvl w:val="9"/>
    </w:pPr>
    <w:rPr>
      <w:rFonts w:asciiTheme="majorHAnsi" w:hAnsiTheme="majorHAnsi"/>
      <w:b/>
      <w:color w:val="365F91" w:themeColor="accent1" w:themeShade="BF"/>
      <w:sz w:val="28"/>
    </w:rPr>
  </w:style>
  <w:style w:type="character" w:customStyle="1" w:styleId="1berschriftZchn">
    <w:name w:val="1. Überschrift Zchn"/>
    <w:basedOn w:val="Absatz-Standardschriftart"/>
    <w:link w:val="1berschrift"/>
    <w:uiPriority w:val="99"/>
    <w:semiHidden/>
    <w:locked/>
    <w:rsid w:val="009C5C1A"/>
    <w:rPr>
      <w:rFonts w:ascii="Arial Black" w:eastAsia="Times New Roman" w:hAnsi="Arial Black" w:cs="Times New Roman"/>
      <w:b/>
      <w:shd w:val="clear" w:color="auto" w:fill="DDF0FF"/>
      <w:lang w:eastAsia="de-DE"/>
    </w:rPr>
  </w:style>
  <w:style w:type="paragraph" w:customStyle="1" w:styleId="1berschrift">
    <w:name w:val="1. Überschrift"/>
    <w:basedOn w:val="Standard"/>
    <w:link w:val="1berschriftZchn"/>
    <w:uiPriority w:val="99"/>
    <w:semiHidden/>
    <w:qFormat/>
    <w:rsid w:val="009C5C1A"/>
    <w:pPr>
      <w:numPr>
        <w:numId w:val="11"/>
      </w:numPr>
      <w:shd w:val="clear" w:color="auto" w:fill="DDF0FF"/>
      <w:spacing w:after="0" w:line="240" w:lineRule="auto"/>
      <w:ind w:left="426" w:hanging="426"/>
      <w:outlineLvl w:val="0"/>
    </w:pPr>
    <w:rPr>
      <w:rFonts w:ascii="Arial Black" w:eastAsia="Times New Roman" w:hAnsi="Arial Black" w:cs="Times New Roman"/>
      <w:b/>
      <w:sz w:val="22"/>
      <w:lang w:eastAsia="de-DE"/>
    </w:rPr>
  </w:style>
  <w:style w:type="paragraph" w:customStyle="1" w:styleId="111berschrift">
    <w:name w:val="1.1.1 Überschrift"/>
    <w:basedOn w:val="berschrift1"/>
    <w:uiPriority w:val="99"/>
    <w:semiHidden/>
    <w:qFormat/>
    <w:rsid w:val="009C5C1A"/>
    <w:pPr>
      <w:keepNext w:val="0"/>
      <w:keepLines w:val="0"/>
      <w:shd w:val="clear" w:color="auto" w:fill="DDF0FF"/>
      <w:tabs>
        <w:tab w:val="left" w:pos="567"/>
      </w:tabs>
      <w:spacing w:after="0" w:line="240" w:lineRule="auto"/>
      <w:ind w:left="567" w:hanging="567"/>
    </w:pPr>
    <w:rPr>
      <w:rFonts w:eastAsia="Times New Roman" w:cs="Times New Roman"/>
      <w:b/>
      <w:bCs w:val="0"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C5C1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5484B"/>
    <w:rPr>
      <w:sz w:val="16"/>
      <w:szCs w:val="16"/>
    </w:rPr>
  </w:style>
  <w:style w:type="paragraph" w:customStyle="1" w:styleId="Copyright">
    <w:name w:val="Copyright"/>
    <w:basedOn w:val="Grundtext"/>
    <w:qFormat/>
    <w:rsid w:val="00CA42F0"/>
    <w:pPr>
      <w:spacing w:after="160" w:line="160" w:lineRule="exact"/>
    </w:pPr>
    <w:rPr>
      <w:rFonts w:ascii="Arial Black" w:hAnsi="Arial Black"/>
      <w:sz w:val="16"/>
    </w:rPr>
  </w:style>
  <w:style w:type="paragraph" w:customStyle="1" w:styleId="Impressum">
    <w:name w:val="Impressum"/>
    <w:basedOn w:val="Copyright"/>
    <w:qFormat/>
    <w:rsid w:val="00CA42F0"/>
    <w:pPr>
      <w:spacing w:line="160" w:lineRule="atLeast"/>
    </w:pPr>
    <w:rPr>
      <w:rFonts w:ascii="Arial" w:hAnsi="Arial"/>
    </w:rPr>
  </w:style>
  <w:style w:type="paragraph" w:customStyle="1" w:styleId="Default">
    <w:name w:val="Default"/>
    <w:rsid w:val="00CA42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3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278gt2\AppData\Local\Temp\09078df7-24ce-433e-8ddb-26ba2db69680.dotx" TargetMode="External"/></Relationships>
</file>

<file path=word/theme/theme1.xml><?xml version="1.0" encoding="utf-8"?>
<a:theme xmlns:a="http://schemas.openxmlformats.org/drawingml/2006/main" name="Thema farbig">
  <a:themeElements>
    <a:clrScheme name="Thema farbi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a farbig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neOffixxExtendedBindingPart xmlns:xsd="http://www.w3.org/2001/XMLSchema" xmlns:xsi="http://www.w3.org/2001/XMLSchema-instance" xmlns="http://schema.oneoffixx.com/OneOffixxExtendedBindingPart/1">
  <ExtendedBindings/>
</OneOffixxExtendedBindingPart>
</file>

<file path=customXml/item2.xml><?xml version="1.0" encoding="utf-8"?>
<OneOffixxImageDefinitionPart xmlns:xsd="http://www.w3.org/2001/XMLSchema" xmlns:xsi="http://www.w3.org/2001/XMLSchema-instance" xmlns="http://schema.oneoffixx.com/OneOffixxImageDefinitionPart/1">
  <ImageDefinitions>
    <ImageSizeDefinition>
      <Id>200657112</Id>
      <Width>0</Width>
      <Height>0</Height>
      <XPath>/ooImg/Profile.Org.Kanton</XPath>
      <ImageHash>fedfa46efbe28957e006e244d2ce5914</ImageHash>
    </ImageSizeDefinition>
    <ImageSizeDefinition>
      <Id>1390341077</Id>
      <Width>0</Width>
      <Height>0</Height>
      <XPath>/ooImg/Profile.Org.HeaderLogoShort</XPath>
      <ImageHash>19d83c140522fa4ad9243b1cc07bb339</ImageHash>
    </ImageSizeDefinition>
  </ImageDefinitions>
</OneOffixxImageDefinitionPart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OneOffixxFormattingPart xmlns:xsd="http://www.w3.org/2001/XMLSchema" xmlns:xsi="http://www.w3.org/2001/XMLSchema-instance" xmlns="http://schema.oneoffixx.com/OneOffixxFormattingPart/1">
  <Configuration>
    <DocumentFunction xmlns="">
      <!-- Parametrierung der Überschriften -->
      <Group name="Headings">
        <Definition type="Heading" level="1" style="Überschrift 1"/>
        <Definition type="Heading" level="2" style="Überschrift 2"/>
        <Definition type="Heading" level="3" style="Überschrift 3"/>
        <Definition type="Heading" level="4" style="Überschrift 4"/>
      </Group>
      <!-- Parametrierung der Tabulatoren -->
      <Group name="Indents" maxListLevels="4">
      </Group>
      <!-- Parametrierung der Listen, Aufzählungen und Nummerierungen -->
      <Group name="NumberingStyles">
        <Definition type="Numeric" tabPosition="1" style="Liste_Nummern_Arabisch"/>
        <Definition type="Alphabetic" tabPosition="1" style="Liste_Nummern_Roemisch"/>
        <Definition type="Line" tabPosition="1" style="Liste_Bindestrich"/>
      </Group>
      <!-- Parametrierung der Nummerierungs-Optionen -->
      <Group name="NumberingBehaviors">
        <Definition type="Increment" style="Liste_Nummern_Arabisch"/>
        <Definition type="Decrement"/>
        <!--<Definition type="RestartMain"/>
  <Definition type="RestartSub"/>-->
        <Definition type="ResetChapter" style="Überschrift 1"/>
        <Definition type="ResetList" style="Liste_Nummern_Arabisch"/>
      </Group>
      <!-- Parametrierung der weiteren Formatierungs-Optionen -->
      <Group name="Styles">
        <Definition type="Standard" style="Grundtext"/>
        <Definition type="Bold" style="Fett"/>
        <Definition type="Italic" style=""/>
        <Definition type="Underline" style=""/>
      </Group>
      <!-- Parametrierung der weiteren kundenspezifischen Formatierungs-Optionen -->
      <Group name="CustomStyles">
        <Category id="Formatierungen">
          <Label lcid="2055">Formatierungen</Label>
          <Definition type="Randtitel" style="Randtitel mit Textbox">
            <Label lcid="2055">Randtitel</Label>
          </Definition>
          <Definition type="Lead" style="Lead">
            <Label lcid="2055">Lead</Label>
          </Definition>
        </Category>
        <Category id="Liste_Nummern_Neu_beginnen_bei-1">
          <Label lcid="2055">Aufzählung Neu beginnen bei 1</Label>
          <Definition type="Liste_Nummern_Arabisch_Neustarten" style="Liste_Nummern_Arabisch_Neustarten">
            <Label lcid="2055">Liste Nummern Arabisch Neustarten</Label>
          </Definition>
        </Category>
      </Group>
    </DocumentFunction>
  </Configuration>
</OneOffixxFormattingPart>
</file>

<file path=customXml/item5.xml>��< ? x m l   v e r s i o n = " 1 . 0 "   e n c o d i n g = " u t f - 1 6 " ? > < O n e O f f i x x D o c u m e n t P a r t   x m l n s : x s d = " h t t p : / / w w w . w 3 . o r g / 2 0 0 1 / X M L S c h e m a "   x m l n s : x s i = " h t t p : / / w w w . w 3 . o r g / 2 0 0 1 / X M L S c h e m a - i n s t a n c e "   i d = " f e 0 5 d 2 0 e - c f b 7 - 4 5 5 d - b b e 0 - 2 3 2 f e 0 4 d 6 b d 5 "   t I d = " a 7 6 f 6 3 e 3 - 7 e b 0 - 4 e 2 d - 8 d 3 2 - 6 f b f f a 0 7 3 6 d f "   i n t e r n a l T I d = " a 7 6 f 6 3 e 3 - 7 e b 0 - 4 e 2 d - 8 d 3 2 - 6 f b f f a 0 7 3 6 d f "   m t I d = " 2 7 5 a f 3 2 e - b c 4 0 - 4 5 c 2 - 8 5 b 7 - a f b 1 c 0 3 8 2 6 5 3 "   r e v i s i o n = " 0 "   c r e a t e d m a j o r v e r s i o n = " 0 "   c r e a t e d m i n o r v e r s i o n = " 0 "   c r e a t e d = " 0 0 0 1 - 0 1 - 0 1 T 0 0 : 0 0 : 0 0 "   m o d i f i e d m a j o r v e r s i o n = " 0 "   m o d i f i e d m i n o r v e r s i o n = " 0 "   m o d i f i e d = " 0 0 0 1 - 0 1 - 0 1 T 0 0 : 0 0 : 0 0 "   p r o f i l e = " 2 8 b a 5 1 b 2 - 2 0 6 1 - 4 e e 0 - 8 6 d 0 - f c 3 4 e 6 0 e 4 b 7 b "   m o d e = " S a v e d D o c u m e n t "   c o l o r m o d e = " C o l o r "   l c i d = " 2 0 5 5 "   x m l n s = " h t t p : / / s c h e m a . o n e o f f i x x . c o m / O n e O f f i x x D o c u m e n t P a r t / 1 " >  
     < C o n t e n t >  
         < D a t a M o d e l   x m l n s = " " >  
             < P a r a m e t e r   w i n d o w w i d t h = " 7 5 0 " >  
                 < T e x t   i d = " D o c P a r a m . A t t a c h m e n t s "   r o w = " 5 "   c o l u m n = " 1 "   c o l u m n s p a n = " 3 "   m u l t i l i n e = " T r u e "   m u l t i l i n e r o w s = " 1 . 5 "   l a b e l = " B e i l a g e n "   v i s i b l e = " F a l s e " > < ! [ C D A T A [   ] ] > < / T e x t >  
                 < T e x t   i d = " D o c P a r a m . C o p y T o "   r o w = " 3 "   c o l u m n = " 1 "   c o l u m n s p a n = " 3 "   m u l t i l i n e = " T r u e "   m u l t i l i n e r o w s = " 1 . 5 "   l a b e l = " K o p i e   a n "   v i s i b l e = " F a l s e " > < ! [ C D A T A [   ] ] > < / T e x t >  
                 < D a t e T i m e   i d = " D o c P a r a m . C r e a t i o n T i m e "   l i d = " D e u t s c h   ( D e u t s c h l a n d ) "   r o w = " 1 "   c o l u m n = " 1 "   c o l u m n s p a n = " 1 "   l a b e l = " D a t u m "   v i s i b l e = " F a l s e " > 2 0 1 9 - 0 3 - 2 9 T 1 3 : 4 3 : 2 3 . 1 5 0 7 7 6 2 Z < / D a t e T i m e >  
                 < D a t e T i m e   i d = " D o c P a r a m . D a t e "   l i d = " D e u t s c h   ( D e u t s c h l a n d ) "   f o r m a t = " d .   M M M M   y y y y "   r o w = " 2 "   c o l u m n = " 1 "   c o l u m n s p a n = " 1 "   l a b e l = " D a t u m "   v i s i b l e = " F a l s e " > 2 0 1 9 - 0 3 - 2 9 T 1 3 : 4 3 : 2 3 . 1 5 0 7 7 6 2 Z < / D a t e T i m e >  
                 < C h e c k B o x   i d = " D o c P a r a m . D a t e S t a m p "   r o w = " 7 "   c o l u m n = " 1 "   c o l u m n s p a n = " 1 "   l a b e l = " D a t u m s - S t e m p e l "   v i s i b l e = " F a l s e " > f a l s e < / C h e c k B o x >  
                 < T e x t   i d = " T e x t D o c P a r a m . D a t e S t a m p "   l a b e l = " D a t u m s - S t e m p e l t e x t "   v i s i b l e = " F a l s e " > < ! [ C D A T A [ D a t u m s - S t e m p e l ] ] > < / T e x t >  
                 < T e x t   i d = " D o c P a r a m . F o o t e r N r "   r o w = " 8 "   c o l u m n = " 1 "   c o l u m n s p a n = " 1 "   l a b e l = " F u s s z e i l e "   v i s i b l e = " F a l s e " > < ! [ C D A T A [   ] ] > < / T e x t >  
                 < T e x t   i d = " D o c P a r a m . G o e s T o "   r o w = " 4 "   c o l u m n = " 1 "   c o l u m n s p a n = " 3 "   m u l t i l i n e = " T r u e "   m u l t i l i n e r o w s = " 1 . 5 "   l a b e l = " G e h t   a n "   v i s i b l e = " F a l s e " > < ! [ C D A T A [   ] ] > < / T e x t >  
                 < T e x t   i d = " D o c P a r a m . H e a d e r S u b j e c t "   r o w = " 6 "   c o l u m n = " 1 "   c o l u m n s p a n = " 3 "   m u l t i l i n e = " T r u e "   m u l t i l i n e r o w s = " 1 . 5 "   l a b e l = " T e x t   F o l g e s e i t e n "   v i s i b l e = " F a l s e " > < ! [ C D A T A [ B a u d i r e k t i o n ] ] > < / T e x t >  
                 < D a t e T i m e   i d = " D o c P a r a m . H i d d e n . C r e a t i o n T i m e "   l i d = " D e u t s c h   ( D e u t s c h l a n d ) "   f o r m a t = " d .   M M M M   y y y y "   v i s i b l e = " F a l s e " > 2 0 1 9 - 0 3 - 2 9 T 1 3 : 4 3 : 0 0 Z < / D a t e T i m e >  
                 < T e x t   i d = " D o c P a r a m . R e f N r "   r o w = " 1 "   c o l u m n = " 1 "   c o l u m n s p a n = " 3 "   l a b e l = " R e f e r e n z - N r . "   v i s i b l e = " F a l s e " > < ! [ C D A T A [   ] ] > < / T e x t >  
                 < C h e c k B o x   i d = " D o c P a r a m . S e n d e r F a x "   r o w = " 7 "   c o l u m n = " 2 "   c o l u m n s p a n = " 1 "   l a b e l = " A b s e n d e r - F a x n u m m e r "   v i s i b l e = " F a l s e " > f a l s e < / C h e c k B o x >  
                 < T e x t   i d = " T e x t D o c P a r a m . S e n d e r F a x "   l a b e l = " A b s e n d e r - F a x n u m m e r t e x t "   v i s i b l e = " F a l s e " > < ! [ C D A T A [ A b s e n d e r - F a x n u m m e r ] ] > < / T e x t >  
                 < C h e c k B o x   i d = " D o c P a r a m . S h o w F o o t e r "   r o w = " 7 "   c o l u m n = " 3 "   c o l u m n s p a n = " 1 "   l a b e l = " D a t e i p f a d   a n z e i g e n "   v i s i b l e = " F a l s e " > f a l s e < / C h e c k B o x >  
                 < T e x t   i d = " T e x t D o c P a r a m . S h o w F o o t e r "   l a b e l = " D a t e i p f a d   a n z e i g e n t e x t "   v i s i b l e = " F a l s e " > < ! [ C D A T A [ D a t e i p f a d   a n z e i g e n ] ] > < / T e x t >  
                 < T e x t   i d = " D o c P a r a m . S u b j e c t "   c o l u m n = " 1 "   c o l u m n s p a n = " 3 "   l a b e l = " B e t r e f f "   v i s i b l e = " F a l s e " > < ! [ C D A T A [ U n i v e r s i t � t   Z � r i c h   Z Z M   H o t t i n g e n  
 L o s   1  
 B 3   R e f e r e n z e n   Q S - L e i t u n g   S c h l � s s e l p e r s o n ] ] > < / T e x t >  
                 < T e x t   i d = " D o c P a r a m . S u b j e c t "   c o l u m n = " 1 "   c o l u m n s p a n = " 3 "   m u l t i l i n e = " T r u e "   m u l t i l i n e r o w s = " 1 . 5 "   l a b e l = " B e t r e f f "   v i s i b l e = " F a l s e " > < ! [ C D A T A [   ] ] > < / T e x t >  
                 < L a b e l   i d = " L B L H e a d e r "   r o w = " 9 "   c o l u m n s p a n = " 4 "   l a b e l = " B a s i s   F o r m a t   F o r m u l a r   N e u t r a l   h o c h   m i t   T i t e l "   v i s i b l e = " F a l s e " / >  
                 < T e x t   i d = " S p e c i a l . C h e c k b o x G r o u p V i e w L i s t "   l a b e l = " S p e c i a l . C h e c k b o x G r o u p V i e w L i s t "   v i s i b l e = " F a l s e " > < ! [ C D A T A [   ] ] > < / T e x t >  
                 < T e x t   i d = " S p e c i a l . C h e c k b o x G r o u p V i e w B o x "   l a b e l = " S p e c i a l . C h e c k b o x G r o u p V i e w B o x "   v i s i b l e = " F a l s e " > < ! [ C D A T A [   ] ] > < / T e x t >  
                 < T e x t   i d = " S p e c i a l . C h e c k b o x G r o u p V i e w T e x t "   l a b e l = " S p e c i a l . C h e c k b o x G r o u p V i e w T e x t "   v i s i b l e = " F a l s e " > < ! [ C D A T A [   ] ] > < / T e x t >  
                 < T e x t   i d = " S p e c i a l . C h e c k b o x G r o u p V i e w B o x A n d T e x t "   l a b e l = " S p e c i a l . C h e c k b o x G r o u p V i e w B o x A n d T e x t "   v i s i b l e = " F a l s e " > < ! [ C D A T A [   ] ] > < / T e x t >  
             < / P a r a m e t e r >  
             < P r o f i l e >  
                 < T e x t   i d = " P r o f i l e . I d "   l a b e l = " P r o f i l e . I d " > < ! [ C D A T A [ 2 8 b a 5 1 b 2 - 2 0 6 1 - 4 e e 0 - 8 6 d 0 - f c 3 4 e 6 0 e 4 b 7 b ] ] > < / T e x t >  
                 < T e x t   i d = " P r o f i l e . O r g a n i z a t i o n U n i t I d "   l a b e l = " P r o f i l e . O r g a n i z a t i o n U n i t I d " > < ! [ C D A T A [ 5 f 9 8 4 b 2 6 - 4 c e 2 - 4 6 f d - 8 4 a a - 1 f 7 d b 5 4 8 a f e 8 ] ] > < / T e x t >  
                 < T e x t   i d = " P r o f i l e . O r g . P o s t a l . C o u n t r y "   l a b e l = " P r o f i l e . O r g . P o s t a l . C o u n t r y " > < ! [ C D A T A [ S c h w e i z ] ] > < / T e x t >  
                 < T e x t   i d = " P r o f i l e . O r g . P o s t a l . L Z i p "   l a b e l = " P r o f i l e . O r g . P o s t a l . L Z i p " > < ! [ C D A T A [ C H ] ] > < / T e x t >  
                 < T e x t   i d = " P r o f i l e . O r g . T i t l e "   l a b e l = " P r o f i l e . O r g . T i t l e " > < ! [ C D A T A [ K a n t o n   Z � r i c h ] ] > < / T e x t >  
                 < T e x t   i d = " P r o f i l e . U s e r . A l i a s "   l a b e l = " P r o f i l e . U s e r . A l i a s " > < ! [ C D A T A [   ] ] > < / T e x t >  
                 < T e x t   i d = " P r o f i l e . U s e r . E m a i l "   l a b e l = " P r o f i l e . U s e r . E m a i l " > < ! [ C D A T A [ t h o m a s . g l a e s s @ b d . z h . c h ] ] > < / T e x t >  
                 < T e x t   i d = " P r o f i l e . U s e r . F a x "   l a b e l = " P r o f i l e . U s e r . F a x " > < ! [ C D A T A [ + 4 1   4 3   2 5 9   5 1   9 3 ] ] > < / T e x t >  
                 < T e x t   i d = " P r o f i l e . U s e r . F i r s t N a m e "   l a b e l = " P r o f i l e . U s e r . F i r s t N a m e " > < ! [ C D A T A [ T h o m a s ] ] > < / T e x t >  
                 < T e x t   i d = " P r o f i l e . U s e r . F u n c t i o n "   l a b e l = " P r o f i l e . U s e r . F u n c t i o n " > < ! [ C D A T A [ P r o j e k t l e i t e r ] ] > < / T e x t >  
                 < T e x t   i d = " P r o f i l e . U s e r . J o b D e s c r i p t i o n "   l a b e l = " P r o f i l e . U s e r . J o b D e s c r i p t i o n " > < ! [ C D A T A [   ] ] > < / T e x t >  
                 < T e x t   i d = " P r o f i l e . U s e r . L a s t N a m e "   l a b e l = " P r o f i l e . U s e r . L a s t N a m e " > < ! [ C D A T A [ G l � s s ] ] > < / T e x t >  
                 < T e x t   i d = " P r o f i l e . U s e r . O u L e v 1 "   l a b e l = " P r o f i l e . U s e r . O u L e v 1 " > < ! [ C D A T A [ K a n t o n   Z � r i c h ] ] > < / T e x t >  
                 < T e x t   i d = " P r o f i l e . U s e r . O u L e v 2 "   l a b e l = " P r o f i l e . U s e r . O u L e v 2 " > < ! [ C D A T A [ B a u d i r e k t i o n ] ] > < / T e x t >  
                 < T e x t   i d = " P r o f i l e . U s e r . O u L e v 3 "   l a b e l = " P r o f i l e . U s e r . O u L e v 3 " > < ! [ C D A T A [ H o c h b a u a m t ] ] > < / T e x t >  
                 < T e x t   i d = " P r o f i l e . U s e r . O u L e v 4 "   l a b e l = " P r o f i l e . U s e r . O u L e v 4 " > < ! [ C D A T A [ B a u b e r e i c h   D ] ] > < / T e x t >  
                 < T e x t   i d = " P r o f i l e . U s e r . O u L e v 5 "   l a b e l = " P r o f i l e . U s e r . O u L e v 5 " > < ! [ C D A T A [ R e s s o r t   1 ] ] > < / T e x t >  
                 < T e x t   i d = " P r o f i l e . U s e r . O u L e v 6 "   l a b e l = " P r o f i l e . U s e r . O u L e v 6 " > < ! [ C D A T A [   ] ] > < / T e x t >  
                 < T e x t   i d = " P r o f i l e . U s e r . O u L e v 7 "   l a b e l = " P r o f i l e . U s e r . O u L e v 7 " > < ! [ C D A T A [   ] ] > < / T e x t >  
                 < T e x t   i d = " P r o f i l e . U s e r . O u M a i l "   l a b e l = " P r o f i l e . U s e r . O u M a i l " > < ! [ C D A T A [ i n f o @ b d . z h . c h ] ] > < / T e x t >  
                 < T e x t   i d = " P r o f i l e . U s e r . O u P h o n e "   l a b e l = " P r o f i l e . U s e r . O u P h o n e " > < ! [ C D A T A [ + 4 1   4 3   2 5 9   2 8   4 2 ] ] > < / T e x t >  
                 < T e x t   i d = " P r o f i l e . U s e r . P h o n e "   l a b e l = " P r o f i l e . U s e r . P h o n e " > < ! [ C D A T A [ + 4 1   4 3   2 5 9   2 8   9 2 ] ] > < / T e x t >  
                 < T e x t   i d = " P r o f i l e . U s e r . P o s t a l . C i t y "   l a b e l = " P r o f i l e . U s e r . P o s t a l . C i t y " > < ! [ C D A T A [ Z � r i c h ] ] > < / T e x t >  
                 < T e x t   i d = " P r o f i l e . U s e r . P o s t a l . O f f i c e N a m e "   l a b e l = " P r o f i l e . U s e r . P o s t a l . O f f i c e N a m e " > < ! [ C D A T A [ 3 0 5 ] ] > < / T e x t >  
                 < T e x t   i d = " P r o f i l e . U s e r . P o s t a l . P O B o x "   l a b e l = " P r o f i l e . U s e r . P o s t a l . P O B o x " > < ! [ C D A T A [   ] ] > < / T e x t >  
                 < T e x t   i d = " P r o f i l e . U s e r . P o s t a l . S t r e e t "   l a b e l = " P r o f i l e . U s e r . P o s t a l . S t r e e t " > < ! [ C D A T A [ S t a m p f e n b a c h s t r a s s e   1 1 0 ] ] > < / T e x t >  
                 < T e x t   i d = " P r o f i l e . U s e r . P o s t a l . Z i p "   l a b e l = " P r o f i l e . U s e r . P o s t a l . Z i p " > < ! [ C D A T A [ 8 0 9 0 ] ] > < / T e x t >  
                 < T e x t   i d = " P r o f i l e . U s e r . S a l u t a t i o n "   l a b e l = " P r o f i l e . U s e r . S a l u t a t i o n " > < ! [ C D A T A [ H e r r ] ] > < / T e x t >  
                 < T e x t   i d = " P r o f i l e . U s e r . T i t l e "   l a b e l = " P r o f i l e . U s e r . T i t l e " > < ! [ C D A T A [   ] ] > < / T e x t >  
                 < T e x t   i d = " P r o f i l e . U s e r . U r l "   l a b e l = " P r o f i l e . U s e r . U r l " > < ! [ C D A T A [ w w w . h o c h b a u a m t . z h . c h ] ] > < / T e x t >  
             < / P r o f i l e >  
             < A u t h o r >  
                 < T e x t   i d = " A u t h o r . U s e r . A l i a s "   l a b e l = " A u t h o r . U s e r . A l i a s " > < ! [ C D A T A [   ] ] > < / T e x t >  
                 < T e x t   i d = " A u t h o r . U s e r . E m a i l "   l a b e l = " A u t h o r . U s e r . E m a i l " > < ! [ C D A T A [ t h o m a s . g l a e s s @ b d . z h . c h ] ] > < / T e x t >  
                 < T e x t   i d = " A u t h o r . U s e r . F a x "   l a b e l = " A u t h o r . U s e r . F a x " > < ! [ C D A T A [ + 4 1   4 3   2 5 9   5 1   9 3 ] ] > < / T e x t >  
                 < T e x t   i d = " A u t h o r . U s e r . F i r s t N a m e "   l a b e l = " A u t h o r . U s e r . F i r s t N a m e " > < ! [ C D A T A [ T h o m a s ] ] > < / T e x t >  
                 < T e x t   i d = " A u t h o r . U s e r . F u n c t i o n "   l a b e l = " A u t h o r . U s e r . F u n c t i o n " > < ! [ C D A T A [ P r o j e k t l e i t e r ] ] > < / T e x t >  
                 < T e x t   i d = " A u t h o r . U s e r . J o b D e s c r i p t i o n "   l a b e l = " A u t h o r . U s e r . J o b D e s c r i p t i o n " > < ! [ C D A T A [   ] ] > < / T e x t >  
                 < T e x t   i d = " A u t h o r . U s e r . L a s t N a m e "   l a b e l = " A u t h o r . U s e r . L a s t N a m e " > < ! [ C D A T A [ G l � s s ] ] > < / T e x t >  
                 < T e x t   i d = " A u t h o r . U s e r . O u L e v 1 "   l a b e l = " A u t h o r . U s e r . O u L e v 1 " > < ! [ C D A T A [ K a n t o n   Z � r i c h ] ] > < / T e x t >  
                 < T e x t   i d = " A u t h o r . U s e r . O u L e v 2 "   l a b e l = " A u t h o r . U s e r . O u L e v 2 " > < ! [ C D A T A [ B a u d i r e k t i o n ] ] > < / T e x t >  
                 < T e x t   i d = " A u t h o r . U s e r . O u L e v 3 "   l a b e l = " A u t h o r . U s e r . O u L e v 3 " > < ! [ C D A T A [ H o c h b a u a m t ] ] > < / T e x t >  
                 < T e x t   i d = " A u t h o r . U s e r . O u L e v 4 "   l a b e l = " A u t h o r . U s e r . O u L e v 4 " > < ! [ C D A T A [ B a u b e r e i c h   D ] ] > < / T e x t >  
                 < T e x t   i d = " A u t h o r . U s e r . O u L e v 5 "   l a b e l = " A u t h o r . U s e r . O u L e v 5 " > < ! [ C D A T A [ R e s s o r t   1 ] ] > < / T e x t >  
                 < T e x t   i d = " A u t h o r . U s e r . O u L e v 6 "   l a b e l = " A u t h o r . U s e r . O u L e v 6 " > < ! [ C D A T A [   ] ] > < / T e x t >  
                 < T e x t   i d = " A u t h o r . U s e r . O u L e v 7 "   l a b e l = " A u t h o r . U s e r . O u L e v 7 " > < ! [ C D A T A [   ] ] > < / T e x t >  
                 < T e x t   i d = " A u t h o r . U s e r . O u M a i l "   l a b e l = " A u t h o r . U s e r . O u M a i l " > < ! [ C D A T A [ i n f o @ b d . z h . c h ] ] > < / T e x t >  
                 < T e x t   i d = " A u t h o r . U s e r . O u P h o n e "   l a b e l = " A u t h o r . U s e r . O u P h o n e " > < ! [ C D A T A [ + 4 1   4 3   2 5 9   2 8   4 2 ] ] > < / T e x t >  
                 < T e x t   i d = " A u t h o r . U s e r . P h o n e "   l a b e l = " A u t h o r . U s e r . P h o n e " > < ! [ C D A T A [ + 4 1   4 3   2 5 9   2 8   9 2 ] ] > < / T e x t >  
                 < T e x t   i d = " A u t h o r . U s e r . P o s t a l . C i t y "   l a b e l = " A u t h o r . U s e r . P o s t a l . C i t y " > < ! [ C D A T A [ Z � r i c h ] ] > < / T e x t >  
                 < T e x t   i d = " A u t h o r . U s e r . P o s t a l . O f f i c e N a m e "   l a b e l = " A u t h o r . U s e r . P o s t a l . O f f i c e N a m e " > < ! [ C D A T A [ 3 0 5 ] ] > < / T e x t >  
                 < T e x t   i d = " A u t h o r . U s e r . P o s t a l . P O B o x "   l a b e l = " A u t h o r . U s e r . P o s t a l . P O B o x " > < ! [ C D A T A [   ] ] > < / T e x t >  
                 < T e x t   i d = " A u t h o r . U s e r . P o s t a l . S t r e e t "   l a b e l = " A u t h o r . U s e r . P o s t a l . S t r e e t " > < ! [ C D A T A [ S t a m p f e n b a c h s t r a s s e   1 1 0 ] ] > < / T e x t >  
                 < T e x t   i d = " A u t h o r . U s e r . P o s t a l . Z i p "   l a b e l = " A u t h o r . U s e r . P o s t a l . Z i p " > < ! [ C D A T A [ 8 0 9 0 ] ] > < / T e x t >  
                 < T e x t   i d = " A u t h o r . U s e r . S a l u t a t i o n "   l a b e l = " A u t h o r . U s e r . S a l u t a t i o n " > < ! [ C D A T A [ H e r r ] ] > < / T e x t >  
                 < T e x t   i d = " A u t h o r . U s e r . T i t l e "   l a b e l = " A u t h o r . U s e r . T i t l e " > < ! [ C D A T A [   ] ] > < / T e x t >  
                 < T e x t   i d = " A u t h o r . U s e r . U r l "   l a b e l = " A u t h o r . U s e r . U r l " > < ! [ C D A T A [ w w w . h o c h b a u a m t . z h . c h ] ] > < / T e x t >  
             < / A u t h o r >  
             < S i g n e r _ 0 >  
                 < T e x t   i d = " S i g n e r _ 0 . I d "   l a b e l = " S i g n e r _ 0 . I d " > < ! [ C D A T A [ 2 8 b a 5 1 b 2 - 2 0 6 1 - 4 e e 0 - 8 6 d 0 - f c 3 4 e 6 0 e 4 b 7 b ] ] > < / T e x t >  
                 < T e x t   i d = " S i g n e r _ 0 . O r g a n i z a t i o n U n i t I d "   l a b e l = " S i g n e r _ 0 . O r g a n i z a t i o n U n i t I d " > < ! [ C D A T A [ 5 f 9 8 4 b 2 6 - 4 c e 2 - 4 6 f d - 8 4 a a - 1 f 7 d b 5 4 8 a f e 8 ] ] > < / T e x t >  
                 < T e x t   i d = " S i g n e r _ 0 . O r g . P o s t a l . C o u n t r y "   l a b e l = " S i g n e r _ 0 . O r g . P o s t a l . C o u n t r y " > < ! [ C D A T A [ S c h w e i z ] ] > < / T e x t >  
                 < T e x t   i d = " S i g n e r _ 0 . O r g . P o s t a l . L Z i p "   l a b e l = " S i g n e r _ 0 . O r g . P o s t a l . L Z i p " > < ! [ C D A T A [ C H ] ] > < / T e x t >  
                 < T e x t   i d = " S i g n e r _ 0 . O r g . T i t l e "   l a b e l = " S i g n e r _ 0 . O r g . T i t l e " > < ! [ C D A T A [ K a n t o n   Z � r i c h ] ] > < / T e x t >  
                 < T e x t   i d = " S i g n e r _ 0 . U s e r . A l i a s "   l a b e l = " S i g n e r _ 0 . U s e r . A l i a s " > < ! [ C D A T A [   ] ] > < / T e x t >  
                 < T e x t   i d = " S i g n e r _ 0 . U s e r . E m a i l "   l a b e l = " S i g n e r _ 0 . U s e r . E m a i l " > < ! [ C D A T A [ t h o m a s . g l a e s s @ b d . z h . c h ] ] > < / T e x t >  
                 < T e x t   i d = " S i g n e r _ 0 . U s e r . F a x "   l a b e l = " S i g n e r _ 0 . U s e r . F a x " > < ! [ C D A T A [ + 4 1   4 3   2 5 9   5 1   9 3 ] ] > < / T e x t >  
                 < T e x t   i d = " S i g n e r _ 0 . U s e r . F i r s t N a m e "   l a b e l = " S i g n e r _ 0 . U s e r . F i r s t N a m e " > < ! [ C D A T A [ T h o m a s ] ] > < / T e x t >  
                 < T e x t   i d = " S i g n e r _ 0 . U s e r . F u n c t i o n "   l a b e l = " S i g n e r _ 0 . U s e r . F u n c t i o n " > < ! [ C D A T A [ P r o j e k t l e i t e r ] ] > < / T e x t >  
                 < T e x t   i d = " S i g n e r _ 0 . U s e r . J o b D e s c r i p t i o n "   l a b e l = " S i g n e r _ 0 . U s e r . J o b D e s c r i p t i o n " > < ! [ C D A T A [   ] ] > < / T e x t >  
                 < T e x t   i d = " S i g n e r _ 0 . U s e r . L a s t N a m e "   l a b e l = " S i g n e r _ 0 . U s e r . L a s t N a m e " > < ! [ C D A T A [ G l � s s ] ] > < / T e x t >  
                 < T e x t   i d = " S i g n e r _ 0 . U s e r . O u L e v 1 "   l a b e l = " S i g n e r _ 0 . U s e r . O u L e v 1 " > < ! [ C D A T A [ K a n t o n   Z � r i c h ] ] > < / T e x t >  
                 < T e x t   i d = " S i g n e r _ 0 . U s e r . O u L e v 2 "   l a b e l = " S i g n e r _ 0 . U s e r . O u L e v 2 " > < ! [ C D A T A [ B a u d i r e k t i o n ] ] > < / T e x t >  
                 < T e x t   i d = " S i g n e r _ 0 . U s e r . O u L e v 3 "   l a b e l = " S i g n e r _ 0 . U s e r . O u L e v 3 " > < ! [ C D A T A [ H o c h b a u a m t ] ] > < / T e x t >  
                 < T e x t   i d = " S i g n e r _ 0 . U s e r . O u L e v 4 "   l a b e l = " S i g n e r _ 0 . U s e r . O u L e v 4 " > < ! [ C D A T A [ B a u b e r e i c h   D ] ] > < / T e x t >  
                 < T e x t   i d = " S i g n e r _ 0 . U s e r . O u L e v 5 "   l a b e l = " S i g n e r _ 0 . U s e r . O u L e v 5 " > < ! [ C D A T A [ R e s s o r t   1 ] ] > < / T e x t >  
                 < T e x t   i d = " S i g n e r _ 0 . U s e r . O u L e v 6 "   l a b e l = " S i g n e r _ 0 . U s e r . O u L e v 6 " > < ! [ C D A T A [   ] ] > < / T e x t >  
                 < T e x t   i d = " S i g n e r _ 0 . U s e r . O u L e v 7 "   l a b e l = " S i g n e r _ 0 . U s e r . O u L e v 7 " > < ! [ C D A T A [   ] ] > < / T e x t >  
                 < T e x t   i d = " S i g n e r _ 0 . U s e r . O u M a i l "   l a b e l = " S i g n e r _ 0 . U s e r . O u M a i l " > < ! [ C D A T A [ i n f o @ b d . z h . c h ] ] > < / T e x t >  
                 < T e x t   i d = " S i g n e r _ 0 . U s e r . O u P h o n e "   l a b e l = " S i g n e r _ 0 . U s e r . O u P h o n e " > < ! [ C D A T A [ + 4 1   4 3   2 5 9   2 8   4 2 ] ] > < / T e x t >  
                 < T e x t   i d = " S i g n e r _ 0 . U s e r . P h o n e "   l a b e l = " S i g n e r _ 0 . U s e r . P h o n e " > < ! [ C D A T A [ + 4 1   4 3   2 5 9   2 8   9 2 ] ] > < / T e x t >  
                 < T e x t   i d = " S i g n e r _ 0 . U s e r . P o s t a l . C i t y "   l a b e l = " S i g n e r _ 0 . U s e r . P o s t a l . C i t y " > < ! [ C D A T A [ Z � r i c h ] ] > < / T e x t >  
                 < T e x t   i d = " S i g n e r _ 0 . U s e r . P o s t a l . O f f i c e N a m e "   l a b e l = " S i g n e r _ 0 . U s e r . P o s t a l . O f f i c e N a m e " > < ! [ C D A T A [ 3 0 5 ] ] > < / T e x t >  
                 < T e x t   i d = " S i g n e r _ 0 . U s e r . P o s t a l . P O B o x "   l a b e l = " S i g n e r _ 0 . U s e r . P o s t a l . P O B o x " > < ! [ C D A T A [   ] ] > < / T e x t >  
                 < T e x t   i d = " S i g n e r _ 0 . U s e r . P o s t a l . S t r e e t "   l a b e l = " S i g n e r _ 0 . U s e r . P o s t a l . S t r e e t " > < ! [ C D A T A [ S t a m p f e n b a c h s t r a s s e   1 1 0 ] ] > < / T e x t >  
                 < T e x t   i d = " S i g n e r _ 0 . U s e r . P o s t a l . Z i p "   l a b e l = " S i g n e r _ 0 . U s e r . P o s t a l . Z i p " > < ! [ C D A T A [ 8 0 9 0 ] ] > < / T e x t >  
                 < T e x t   i d = " S i g n e r _ 0 . U s e r . S a l u t a t i o n "   l a b e l = " S i g n e r _ 0 . U s e r . S a l u t a t i o n " > < ! [ C D A T A [ H e r r ] ] > < / T e x t >  
                 < T e x t   i d = " S i g n e r _ 0 . U s e r . T i t l e "   l a b e l = " S i g n e r _ 0 . U s e r . T i t l e " > < ! [ C D A T A [   ] ] > < / T e x t >  
                 < T e x t   i d = " S i g n e r _ 0 . U s e r . U r l "   l a b e l = " S i g n e r _ 0 . U s e r . U r l " > < ! [ C D A T A [ w w w . h o c h b a u a m t . z h . c h ] ] > < / T e x t >  
             < / S i g n e r _ 0 >  
             < S i g n e r _ 1 >  
                 < T e x t   i d = " S i g n e r _ 1 . I d "   l a b e l = " S i g n e r _ 1 . I d " > < ! [ C D A T A [ 0 0 0 0 0 0 0 0 - 0 0 0 0 - 0 0 0 0 - 0 0 0 0 - 0 0 0 0 0 0 0 0 0 0 0 0 ] ] > < / T e x t >  
                 < T e x t   i d = " S i g n e r _ 1 . O r g a n i z a t i o n U n i t I d "   l a b e l = " S i g n e r _ 1 . O r g a n i z a t i o n U n i t I d " > < ! [ C D A T A [   ] ] > < / T e x t >  
                 < T e x t   i d = " S i g n e r _ 1 . O r g . P o s t a l . C o u n t r y "   l a b e l = " S i g n e r _ 1 . O r g . P o s t a l . C o u n t r y " > < ! [ C D A T A [   ] ] > < / T e x t >  
                 < T e x t   i d = " S i g n e r _ 1 . O r g . P o s t a l . L Z i p "   l a b e l = " S i g n e r _ 1 . O r g . P o s t a l . L Z i p " > < ! [ C D A T A [   ] ] > < / T e x t >  
                 < T e x t   i d = " S i g n e r _ 1 . O r g . T i t l e "   l a b e l = " S i g n e r _ 1 . O r g . T i t l e " > < ! [ C D A T A [   ] ] > < / T e x t >  
                 < T e x t   i d = " S i g n e r _ 1 . U s e r . A l i a s "   l a b e l = " S i g n e r _ 1 . U s e r . A l i a s " > < ! [ C D A T A [   ] ] > < / T e x t >  
                 < T e x t   i d = " S i g n e r _ 1 . U s e r . E m a i l "   l a b e l = " S i g n e r _ 1 . U s e r . E m a i l " > < ! [ C D A T A [   ] ] > < / T e x t >  
                 < T e x t   i d = " S i g n e r _ 1 . U s e r . F a x "   l a b e l = " S i g n e r _ 1 . U s e r . F a x " > < ! [ C D A T A [   ] ] > < / T e x t >  
                 < T e x t   i d = " S i g n e r _ 1 . U s e r . F i r s t N a m e "   l a b e l = " S i g n e r _ 1 . U s e r . F i r s t N a m e " > < ! [ C D A T A [   ] ] > < / T e x t >  
                 < T e x t   i d = " S i g n e r _ 1 . U s e r . F u n c t i o n "   l a b e l = " S i g n e r _ 1 . U s e r . F u n c t i o n " > < ! [ C D A T A [   ] ] > < / T e x t >  
                 < T e x t   i d = " S i g n e r _ 1 . U s e r . J o b D e s c r i p t i o n "   l a b e l = " S i g n e r _ 1 . U s e r . J o b D e s c r i p t i o n " > < ! [ C D A T A [   ] ] > < / T e x t >  
                 < T e x t   i d = " S i g n e r _ 1 . U s e r . L a s t N a m e "   l a b e l = " S i g n e r _ 1 . U s e r . L a s t N a m e " > < ! [ C D A T A [   ] ] > < / T e x t >  
                 < T e x t   i d = " S i g n e r _ 1 . U s e r . O u L e v 1 "   l a b e l = " S i g n e r _ 1 . U s e r . O u L e v 1 " > < ! [ C D A T A [   ] ] > < / T e x t >  
                 < T e x t   i d = " S i g n e r _ 1 . U s e r . O u L e v 2 "   l a b e l = " S i g n e r _ 1 . U s e r . O u L e v 2 " > < ! [ C D A T A [   ] ] > < / T e x t >  
                 < T e x t   i d = " S i g n e r _ 1 . U s e r . O u L e v 3 "   l a b e l = " S i g n e r _ 1 . U s e r . O u L e v 3 " > < ! [ C D A T A [   ] ] > < / T e x t >  
                 < T e x t   i d = " S i g n e r _ 1 . U s e r . O u L e v 4 "   l a b e l = " S i g n e r _ 1 . U s e r . O u L e v 4 " > < ! [ C D A T A [   ] ] > < / T e x t >  
                 < T e x t   i d = " S i g n e r _ 1 . U s e r . O u L e v 5 "   l a b e l = " S i g n e r _ 1 . U s e r . O u L e v 5 " > < ! [ C D A T A [   ] ] > < / T e x t >  
                 < T e x t   i d = " S i g n e r _ 1 . U s e r . O u L e v 6 "   l a b e l = " S i g n e r _ 1 . U s e r . O u L e v 6 " > < ! [ C D A T A [   ] ] > < / T e x t >  
                 < T e x t   i d = " S i g n e r _ 1 . U s e r . O u L e v 7 "   l a b e l = " S i g n e r _ 1 . U s e r . O u L e v 7 " > < ! [ C D A T A [   ] ] > < / T e x t >  
                 < T e x t   i d = " S i g n e r _ 1 . U s e r . O u M a i l "   l a b e l = " S i g n e r _ 1 . U s e r . O u M a i l " > < ! [ C D A T A [   ] ] > < / T e x t >  
                 < T e x t   i d = " S i g n e r _ 1 . U s e r . O u P h o n e "   l a b e l = " S i g n e r _ 1 . U s e r . O u P h o n e " > < ! [ C D A T A [   ] ] > < / T e x t >  
                 < T e x t   i d = " S i g n e r _ 1 . U s e r . P h o n e "   l a b e l = " S i g n e r _ 1 . U s e r . P h o n e " > < ! [ C D A T A [   ] ] > < / T e x t >  
                 < T e x t   i d = " S i g n e r _ 1 . U s e r . P o s t a l . C i t y "   l a b e l = " S i g n e r _ 1 . U s e r . P o s t a l . C i t y " > < ! [ C D A T A [   ] ] > < / T e x t >  
                 < T e x t   i d = " S i g n e r _ 1 . U s e r . P o s t a l . O f f i c e N a m e "   l a b e l = " S i g n e r _ 1 . U s e r . P o s t a l . O f f i c e N a m e " > < ! [ C D A T A [   ] ] > < / T e x t >  
                 < T e x t   i d = " S i g n e r _ 1 . U s e r . P o s t a l . P O B o x "   l a b e l = " S i g n e r _ 1 . U s e r . P o s t a l . P O B o x " > < ! [ C D A T A [   ] ] > < / T e x t >  
                 < T e x t   i d = " S i g n e r _ 1 . U s e r . P o s t a l . S t r e e t "   l a b e l = " S i g n e r _ 1 . U s e r . P o s t a l . S t r e e t " > < ! [ C D A T A [   ] ] > < / T e x t >  
                 < T e x t   i d = " S i g n e r _ 1 . U s e r . P o s t a l . Z i p "   l a b e l = " S i g n e r _ 1 . U s e r . P o s t a l . Z i p " > < ! [ C D A T A [   ] ] > < / T e x t >  
                 < T e x t   i d = " S i g n e r _ 1 . U s e r . S a l u t a t i o n "   l a b e l = " S i g n e r _ 1 . U s e r . S a l u t a t i o n " > < ! [ C D A T A [   ] ] > < / T e x t >  
                 < T e x t   i d = " S i g n e r _ 1 . U s e r . T i t l e "   l a b e l = " S i g n e r _ 1 . U s e r . T i t l e " > < ! [ C D A T A [   ] ] > < / T e x t >  
                 < T e x t   i d = " S i g n e r _ 1 . U s e r . U r l "   l a b e l = " S i g n e r _ 1 . U s e r . U r l " > < ! [ C D A T A [   ] ] > < / T e x t >  
             < / S i g n e r _ 1 >  
             < S i g n e r _ 2 >  
                 < T e x t   i d = " S i g n e r _ 2 . I d "   l a b e l = " S i g n e r _ 2 . I d " > < ! [ C D A T A [ 0 0 0 0 0 0 0 0 - 0 0 0 0 - 0 0 0 0 - 0 0 0 0 - 0 0 0 0 0 0 0 0 0 0 0 0 ] ] > < / T e x t >  
                 < T e x t   i d = " S i g n e r _ 2 . O r g a n i z a t i o n U n i t I d "   l a b e l = " S i g n e r _ 2 . O r g a n i z a t i o n U n i t I d " > < ! [ C D A T A [   ] ] > < / T e x t >  
                 < T e x t   i d = " S i g n e r _ 2 . O r g . P o s t a l . C o u n t r y "   l a b e l = " S i g n e r _ 2 . O r g . P o s t a l . C o u n t r y " > < ! [ C D A T A [   ] ] > < / T e x t >  
                 < T e x t   i d = " S i g n e r _ 2 . O r g . P o s t a l . L Z i p "   l a b e l = " S i g n e r _ 2 . O r g . P o s t a l . L Z i p " > < ! [ C D A T A [   ] ] > < / T e x t >  
                 < T e x t   i d = " S i g n e r _ 2 . O r g . T i t l e "   l a b e l = " S i g n e r _ 2 . O r g . T i t l e " > < ! [ C D A T A [   ] ] > < / T e x t >  
                 < T e x t   i d = " S i g n e r _ 2 . U s e r . A l i a s "   l a b e l = " S i g n e r _ 2 . U s e r . A l i a s " > < ! [ C D A T A [   ] ] > < / T e x t >  
                 < T e x t   i d = " S i g n e r _ 2 . U s e r . E m a i l "   l a b e l = " S i g n e r _ 2 . U s e r . E m a i l " > < ! [ C D A T A [   ] ] > < / T e x t >  
                 < T e x t   i d = " S i g n e r _ 2 . U s e r . F a x "   l a b e l = " S i g n e r _ 2 . U s e r . F a x " > < ! [ C D A T A [   ] ] > < / T e x t >  
                 < T e x t   i d = " S i g n e r _ 2 . U s e r . F i r s t N a m e "   l a b e l = " S i g n e r _ 2 . U s e r . F i r s t N a m e " > < ! [ C D A T A [   ] ] > < / T e x t >  
                 < T e x t   i d = " S i g n e r _ 2 . U s e r . F u n c t i o n "   l a b e l = " S i g n e r _ 2 . U s e r . F u n c t i o n " > < ! [ C D A T A [   ] ] > < / T e x t >  
                 < T e x t   i d = " S i g n e r _ 2 . U s e r . J o b D e s c r i p t i o n "   l a b e l = " S i g n e r _ 2 . U s e r . J o b D e s c r i p t i o n " > < ! [ C D A T A [   ] ] > < / T e x t >  
                 < T e x t   i d = " S i g n e r _ 2 . U s e r . L a s t N a m e "   l a b e l = " S i g n e r _ 2 . U s e r . L a s t N a m e " > < ! [ C D A T A [   ] ] > < / T e x t >  
                 < T e x t   i d = " S i g n e r _ 2 . U s e r . O u L e v 1 "   l a b e l = " S i g n e r _ 2 . U s e r . O u L e v 1 " > < ! [ C D A T A [   ] ] > < / T e x t >  
                 < T e x t   i d = " S i g n e r _ 2 . U s e r . O u L e v 2 "   l a b e l = " S i g n e r _ 2 . U s e r . O u L e v 2 " > < ! [ C D A T A [   ] ] > < / T e x t >  
                 < T e x t   i d = " S i g n e r _ 2 . U s e r . O u L e v 3 "   l a b e l = " S i g n e r _ 2 . U s e r . O u L e v 3 " > < ! [ C D A T A [   ] ] > < / T e x t >  
                 < T e x t   i d = " S i g n e r _ 2 . U s e r . O u L e v 4 "   l a b e l = " S i g n e r _ 2 . U s e r . O u L e v 4 " > < ! [ C D A T A [   ] ] > < / T e x t >  
                 < T e x t   i d = " S i g n e r _ 2 . U s e r . O u L e v 5 "   l a b e l = " S i g n e r _ 2 . U s e r . O u L e v 5 " > < ! [ C D A T A [   ] ] > < / T e x t >  
                 < T e x t   i d = " S i g n e r _ 2 . U s e r . O u L e v 6 "   l a b e l = " S i g n e r _ 2 . U s e r . O u L e v 6 " > < ! [ C D A T A [   ] ] > < / T e x t >  
                 < T e x t   i d = " S i g n e r _ 2 . U s e r . O u L e v 7 "   l a b e l = " S i g n e r _ 2 . U s e r . O u L e v 7 " > < ! [ C D A T A [   ] ] > < / T e x t >  
                 < T e x t   i d = " S i g n e r _ 2 . U s e r . O u M a i l "   l a b e l = " S i g n e r _ 2 . U s e r . O u M a i l " > < ! [ C D A T A [   ] ] > < / T e x t >  
                 < T e x t   i d = " S i g n e r _ 2 . U s e r . O u P h o n e "   l a b e l = " S i g n e r _ 2 . U s e r . O u P h o n e " > < ! [ C D A T A [   ] ] > < / T e x t >  
                 < T e x t   i d = " S i g n e r _ 2 . U s e r . P h o n e "   l a b e l = " S i g n e r _ 2 . U s e r . P h o n e " > < ! [ C D A T A [   ] ] > < / T e x t >  
                 < T e x t   i d = " S i g n e r _ 2 . U s e r . P o s t a l . C i t y "   l a b e l = " S i g n e r _ 2 . U s e r . P o s t a l . C i t y " > < ! [ C D A T A [   ] ] > < / T e x t >  
                 < T e x t   i d = " S i g n e r _ 2 . U s e r . P o s t a l . O f f i c e N a m e "   l a b e l = " S i g n e r _ 2 . U s e r . P o s t a l . O f f i c e N a m e " > < ! [ C D A T A [   ] ] > < / T e x t >  
                 < T e x t   i d = " S i g n e r _ 2 . U s e r . P o s t a l . P O B o x "   l a b e l = " S i g n e r _ 2 . U s e r . P o s t a l . P O B o x " > < ! [ C D A T A [   ] ] > < / T e x t >  
                 < T e x t   i d = " S i g n e r _ 2 . U s e r . P o s t a l . S t r e e t "   l a b e l = " S i g n e r _ 2 . U s e r . P o s t a l . S t r e e t " > < ! [ C D A T A [   ] ] > < / T e x t >  
                 < T e x t   i d = " S i g n e r _ 2 . U s e r . P o s t a l . Z i p "   l a b e l = " S i g n e r _ 2 . U s e r . P o s t a l . Z i p " > < ! [ C D A T A [   ] ] > < / T e x t >  
                 < T e x t   i d = " S i g n e r _ 2 . U s e r . S a l u t a t i o n "   l a b e l = " S i g n e r _ 2 . U s e r . S a l u t a t i o n " > < ! [ C D A T A [   ] ] > < / T e x t >  
                 < T e x t   i d = " S i g n e r _ 2 . U s e r . T i t l e "   l a b e l = " S i g n e r _ 2 . U s e r . T i t l e " > < ! [ C D A T A [   ] ] > < / T e x t >  
                 < T e x t   i d = " S i g n e r _ 2 . U s e r . U r l "   l a b e l = " S i g n e r _ 2 . U s e r . U r l " > < ! [ C D A T A [   ] ] > < / T e x t >  
             < / S i g n e r _ 2 >  
             < S c r i p t i n g >  
                 < T e x t   i d = " C u s t o m E l e m e n t s . H e a d e r . F o r m u l a r . S c r i p t 6 . T e s t "   l a b e l = " C u s t o m E l e m e n t s . H e a d e r . F o r m u l a r . S c r i p t 6 . T e s t " > < ! [ C D A T A [ 0 ] ] > < / T e x t >  
                 < T e x t   i d = " C u s t o m E l e m e n t s . H e a d e r . A d r e s s . E m p t y L i n e s "   l a b e l = " C u s t o m E l e m e n t s . H e a d e r . A d r e s s . E m p t y L i n e s " > < ! [ C D A T A [ �  
 � ] ] > < / T e x t >  
                 < T e x t   i d = " C u s t o m E l e m e n t s . H e a d e r . S c r i p t 1 "   l a b e l = " C u s t o m E l e m e n t s . H e a d e r . S c r i p t 1 " > < ! [ C D A T A [ K a n t o n   Z � r i c h  
 B a u d i r e k t i o n ] ] > < / T e x t >  
                 < T e x t   i d = " C u s t o m E l e m e n t s . H e a d e r . S c r i p t 2 "   l a b e l = " C u s t o m E l e m e n t s . H e a d e r . S c r i p t 2 " > < ! [ C D A T A [ H o c h b a u a m t ] ] > < / T e x t >  
                 < T e x t   i d = " C u s t o m E l e m e n t s . H e a d e r . V o r g e s e t z t e r . S c r i p t 2 _ f e t t "   l a b e l = " C u s t o m E l e m e n t s . H e a d e r . V o r g e s e t z t e r . S c r i p t 2 _ f e t t " > < ! [ C D A T A [   ] ] > < / T e x t >  
                 < T e x t   i d = " C u s t o m E l e m e n t s . H e a d e r . S c r i p t 3 "   l a b e l = " C u s t o m E l e m e n t s . H e a d e r . S c r i p t 3 " > < ! [ C D A T A [ B a u b e r e i c h   D  
 �  
 R e s s o r t   1 ] ] > < / T e x t >  
                 < T e x t   i d = " C u s t o m E l e m e n t s . H e a d e r . S c r i p t 4 "   l a b e l = " C u s t o m E l e m e n t s . H e a d e r . S c r i p t 4 " > < ! [ C D A T A [ T h o m a s   G l � s s ] ] > < / T e x t >  
                 < T e x t   i d = " C u s t o m E l e m e n t s . H e a d e r . S c r i p t 5 "   l a b e l = " C u s t o m E l e m e n t s . H e a d e r . S c r i p t 5 " > < ! [ C D A T A [ P r o j e k t l e i t e r  
 S t a m p f e n b a c h s t r a s s e   1 1 0  
 8 0 9 0   Z � r i c h  
 T e l e f o n   + 4 1   4 3   2 5 9   2 8   9 2  
 t h o m a s . g l a e s s @ b d . z h . c h  
 w w w . h o c h b a u a m t . z h . c h ] ] > < / T e x t >  
                 < T e x t   i d = " C u s t o m E l e m e n t s . H e a d e r . K o n t a k t S c r i p t K o m p l e t t "   l a b e l = " C u s t o m E l e m e n t s . H e a d e r . K o n t a k t S c r i p t K o m p l e t t " > < ! [ C D A T A [ K o n t a k t :  
  
 T h o m a s   G l � s s  
 P r o j e k t l e i t e r  
  
 S t a m p f e n b a c h s t r a s s e   1 1 0  
 8 0 9 0   Z � r i c h  
 T e l e f o n   + 4 1   4 3   2 5 9   2 8   9 2  
 t h o m a s . g l a e s s @ b d . z h . c h  
 w w w . h o c h b a u a m t . z h . c h ] ] > < / T e x t >  
                 < T e x t   i d = " C u s t o m E l e m e n t s . H e a d e r . R e f N r "   l a b e l = " C u s t o m E l e m e n t s . H e a d e r . R e f N r " > < ! [ C D A T A [   ] ] > < / T e x t >  
                 < T e x t   i d = " C u s t o m E l e m e n t s . H e a d e r . T e x t F o l g e s e i t e n "   l a b e l = " C u s t o m E l e m e n t s . H e a d e r . T e x t F o l g e s e i t e n " > < ! [ C D A T A [ B a u d i r e k t i o n ] ] > < / T e x t >  
                 < T e x t   i d = " C u s t o m E l e m e n t s . H e a d e r . V o r g e s e t z e r S c r i p t 1 "   l a b e l = " C u s t o m E l e m e n t s . H e a d e r . V o r g e s e t z e r S c r i p t 1 " > < ! [ C D A T A [ T h o m a s   G l � s s ] ] > < / T e x t >  
                 < T e x t   i d = " C u s t o m E l e m e n t s . H e a d e r . V o r g e s e t z e r S c r i p t 2 "   l a b e l = " C u s t o m E l e m e n t s . H e a d e r . V o r g e s e t z e r S c r i p t 2 " > < ! [ C D A T A [ P r o j e k t l e i t e r ] ] > < / T e x t >  
                 < T e x t   i d = " C u s t o m E l e m e n t s . H e a d e r . D a t e "   l a b e l = " C u s t o m E l e m e n t s . H e a d e r . D a t e " > < ! [ C D A T A [ 2 9 .   M � r z   2 0 1 9 ] ] > < / T e x t >  
                 < T e x t   i d = " C u s t o m E l e m e n t s . H e a d e r . D a t e F i e l d "   l a b e l = " C u s t o m E l e m e n t s . H e a d e r . D a t e F i e l d " > < ! [ C D A T A [ 2 9 .   M � r z   2 0 1 9 ] ] > < / T e x t >  
                 < T e x t   i d = " C u s t o m E l e m e n t s . H e a d e r . D a t e S t a m p L i n e "   l a b e l = " C u s t o m E l e m e n t s . H e a d e r . D a t e S t a m p L i n e " > < ! [ C D A T A [   ] ] > < / T e x t >  
                 < T e x t   i d = " C u s t o m E l e m e n t s . U s e r . O u L e v 3 . L i n e "   l a b e l = " C u s t o m E l e m e n t s . U s e r . O u L e v 3 . L i n e " > < ! [ C D A T A [ H o c h b a u a m t ] ] > < / T e x t >  
                 < T e x t   i d = " C u s t o m E l e m e n t s . H e a d e r . F o r m u l a r . B a s i s 2 . S c r i p t 1 "   l a b e l = " C u s t o m E l e m e n t s . H e a d e r . F o r m u l a r . B a s i s 2 . S c r i p t 1 " > < ! [ C D A T A [ K a n t o n   Z � r i c h  
 B a u d i r e k t i o n ] ] > < / T e x t >  
                 < T e x t   i d = " C u s t o m E l e m e n t s . H e a d e r . F o r m u l a r . B a s i s 2 . S c r i p t 2 "   l a b e l = " C u s t o m E l e m e n t s . H e a d e r . F o r m u l a r . B a s i s 2 . S c r i p t 2 " > < ! [ C D A T A [   ] ] > < / T e x t >  
                 < T e x t   i d = " C u s t o m E l e m e n t s . H e a d e r . F o r m u l a r . B a s i s 2 . S c r i p t 3 "   l a b e l = " C u s t o m E l e m e n t s . H e a d e r . F o r m u l a r . B a s i s 2 . S c r i p t 3 " > < ! [ C D A T A [   ] ] > < / T e x t >  
                 < T e x t   i d = " C u s t o m E l e m e n t s . H e a d e r . F o r m u l a r . B a s i s . S c r i p t 1 "   l a b e l = " C u s t o m E l e m e n t s . H e a d e r . F o r m u l a r . B a s i s . S c r i p t 1 " > < ! [ C D A T A [ K a n t o n   Z � r i c h ] ] > < / T e x t >  
                 < T e x t   i d = " C u s t o m E l e m e n t s . H e a d e r . F o r m u l a r . B a s i s . S c r i p t 2 "   l a b e l = " C u s t o m E l e m e n t s . H e a d e r . F o r m u l a r . B a s i s . S c r i p t 2 " > < ! [ C D A T A [ B a u d i r e k t i o n ] ] > < / T e x t >  
                 < T e x t   i d = " C u s t o m E l e m e n t s . H e a d e r . F o r m u l a r . B a s i s . S c r i p t 3 "   l a b e l = " C u s t o m E l e m e n t s . H e a d e r . F o r m u l a r . B a s i s . S c r i p t 3 " > < ! [ C D A T A [   ] ] > < / T e x t >  
                 < T e x t   i d = " C u s t o m E l e m e n t s . H e a d e r . F o r m u l a r . B a s i s . S c r i p t 4 "   l a b e l = " C u s t o m E l e m e n t s . H e a d e r . F o r m u l a r . B a s i s . S c r i p t 4 " > < ! [ C D A T A [ ] ] > < / T e x t >  
                 < T e x t   i d = " C u s t o m E l e m e n t s . H e a d e r . F o r m u l a r . B a s i s . S c r i p t 5 "   l a b e l = " C u s t o m E l e m e n t s . H e a d e r . F o r m u l a r . B a s i s . S c r i p t 5 " > < ! [ C D A T A [   ] ] > < / T e x t >  
                 < T e x t   i d = " C u s t o m E l e m e n t s . H e a d e r . F o r m u l a r . S c r i p t 6 . D a t e "   l a b e l = " C u s t o m E l e m e n t s . H e a d e r . F o r m u l a r . S c r i p t 6 . D a t e " > < ! [ C D A T A [   ] ] > < / T e x t >  
                 < T e x t   i d = " C u s t o m E l e m e n t s . H e a d e r . F o r m u l a r . S c r i p t 1 "   l a b e l = " C u s t o m E l e m e n t s . H e a d e r . F o r m u l a r . S c r i p t 1 " > < ! [ C D A T A [ K a n t o n   Z � r i c h  
 B a u d i r e k t i o n ] ] > < / T e x t >  
                 < T e x t   i d = " C u s t o m E l e m e n t s . H e a d e r . F o r m u l a r . S c r i p t 2 "   l a b e l = " C u s t o m E l e m e n t s . H e a d e r . F o r m u l a r . S c r i p t 2 " > < ! [ C D A T A [ H o c h b a u a m t  
 B a u b e r e i c h   D ] ] > < / T e x t >  
                 < T e x t   i d = " C u s t o m E l e m e n t s . H e a d e r . F o r m u l a r . R e f N r "   l a b e l = " C u s t o m E l e m e n t s . H e a d e r . F o r m u l a r . R e f N r " > < ! [ C D A T A [   ] ] > < / T e x t >  
                 < T e x t   i d = " C u s t o m E l e m e n t s . H e a d e r . F o r m u l a r . K o n t a k t "   l a b e l = " C u s t o m E l e m e n t s . H e a d e r . F o r m u l a r . K o n t a k t " > < ! [ C D A T A [ K o n t a k t :   H o c h b a u a m t ,   B a u b e r e i c h   D  
 T e l e f o n   + 4 1   4 3   2 5 9   2 8   4 2 ,   w w w . h o c h b a u a m t . z h . c h ] ] > < / T e x t >  
                 < T e x t   i d = " C u s t o m E l e m e n t s . H e a d e r . S t a m p L i n e s . v o m "   l a b e l = " C u s t o m E l e m e n t s . H e a d e r . S t a m p L i n e s . v o m " > < ! [ C D A T A [   ] ] > < / T e x t >  
                 < T e x t   i d = " C u s t o m E l e m e n t s . H e a d e r . S t a m p L i n e s . N r "   l a b e l = " C u s t o m E l e m e n t s . H e a d e r . S t a m p L i n e s . N r " > < ! [ C D A T A [   ] ] > < / T e x t >  
                 < T e x t   i d = " C u s t o m E l e m e n t s . H e a d e r . P a r a m e t e r S t a m p s "   l a b e l = " C u s t o m E l e m e n t s . H e a d e r . P a r a m e t e r S t a m p s " > < ! [ C D A T A [   ] ] > < / T e x t >  
                 < T e x t   i d = " C u s t o m E l e m e n t s . C o n t a c t . S a l u t a t i o n C h e c k "   l a b e l = " C u s t o m E l e m e n t s . C o n t a c t . S a l u t a t i o n C h e c k " > < ! [ C D A T A [   ] ] > < / T e x t >  
                 < T e x t   i d = " C u s t o m E l e m e n t s . C o n t a c t . S a l u t a t i o n "   l a b e l = " C u s t o m E l e m e n t s . C o n t a c t . S a l u t a t i o n " > < ! [ C D A T A [ S e h r   g e e h r t e   D a m e n   u n d   H e r r e n ] ] > < / T e x t >  
                 < T e x t   i d = " C u s t o m E l e m e n t s . C o n t a c t . S a l u t a t i o n E m p t y L i n e s "   l a b e l = " C u s t o m E l e m e n t s . C o n t a c t . S a l u t a t i o n E m p t y L i n e s " > < ! [ C D A T A [ � ] ] > < / T e x t >  
                 < T e x t   i d = " C u s t o m E l e m e n t s . C o n t a c t . R e c i p i e n t E m p t y L i n e s "   l a b e l = " C u s t o m E l e m e n t s . C o n t a c t . R e c i p i e n t E m p t y L i n e s " > < ! [ C D A T A [ � ] ] > < / T e x t >  
                 < T e x t   i d = " C u s t o m E l e m e n t s . F o o t e r . L i n e "   l a b e l = " C u s t o m E l e m e n t s . F o o t e r . L i n e " > < ! [ C D A T A [   ] ] > < / T e x t >  
                 < T e x t   i d = " C u s t o m E l e m e n t s . F o o t e r . N r "   l a b e l = " C u s t o m E l e m e n t s . F o o t e r . N r " > < ! [ C D A T A [   ] ] > < / T e x t >  
                 < T e x t   i d = " C u s t o m E l e m e n t s . F o o t e r . P a t h "   l a b e l = " C u s t o m E l e m e n t s . F o o t e r . P a t h " > < ! [ C D A T A [   ] ] > < / T e x t >  
                 < T e x t   i d = " C u s t o m E l e m e n t s . D e f a u l t G r e e t i n g "   l a b e l = " C u s t o m E l e m e n t s . D e f a u l t G r e e t i n g " > < ! [ C D A T A [ F r e u n d l i c h e   G r � s s e ] ] > < / T e x t >  
                 < T e x t   i d = " C u s t o m E l e m e n t s . S i g n e r 1 W i t h o u t F u n c t i o n "   l a b e l = " C u s t o m E l e m e n t s . S i g n e r 1 W i t h o u t F u n c t i o n " > < ! [ C D A T A [ T h o m a s   G l � s s ] ] > < / T e x t >  
                 < T e x t   i d = " C u s t o m E l e m e n t s . S i g n e r 2 W i t h o u t F u n c t i o n "   l a b e l = " C u s t o m E l e m e n t s . S i g n e r 2 W i t h o u t F u n c t i o n " > < ! [ C D A T A [   ] ] > < / T e x t >  
                 < T e x t   i d = " C u s t o m E l e m e n t s . S i g n e r 3 W i t h o u t F u n c t i o n "   l a b e l = " C u s t o m E l e m e n t s . S i g n e r 3 W i t h o u t F u n c t i o n " > < ! [ C D A T A [   ] ] > < / T e x t >  
             < / S c r i p t i n g >  
             < T o o l b o x >  
                 < T e x t   i d = " D o c u m e n t P r o p e r t i e s . S a v e P a t h " > < ! [ C D A T A [ K : \ B D - H B A - P r o j e k t e \ _ D i v _ O r t e \ K a n t o n s s c h u l e n _ A l l g \ 6 0 0 3 9   l   K   A l l g   l   R a h m e n v e r t r a g   P Q M   Q S \ 0 7 _ D i e n s t l _ A u f t r a e g e \ 5 9 8 - 0 1   Q S \ B   B e i l a g e n   Q S \ B 2   A n g a b e n   S c h l u e s s e l p e r s o n . d o c x ] ] > < / T e x t >  
                 < T e x t   i d = " D o c u m e n t P r o p e r t i e s . D o c u m e n t N a m e " > < ! [ C D A T A [ B 2   A n g a b e n   S c h l u e s s e l p e r s o n . d o c x ] ] > < / T e x t >  
                 < D a t e T i m e   i d = " D o c u m e n t P r o p e r t i e s . S a v e T i m e s t a m p "   l i d = " D e u t s c h   ( D e u t s c h l a n d ) " > 2 0 2 5 - 0 9 - 2 4 T 0 6 : 1 2 : 3 2 . 0 4 8 7 9 9 6 Z < / D a t e T i m e >  
             < / T o o l b o x >  
         < / D a t a M o d e l >  
     < / C o n t e n t >  
     < T e m p l a t e T r e e   C r e a t i o n M o d e = " P u b l i s h e d " >  
         < T e m p l a t e   t I d = " a 7 6 f 6 3 e 3 - 7 e b 0 - 4 e 2 d - 8 d 3 2 - 6 f b f f a 0 7 3 6 d f "   i n t e r n a l T I d = " a 7 6 f 6 3 e 3 - 7 e b 0 - 4 e 2 d - 8 d 3 2 - 6 f b f f a 0 7 3 6 d f " >  
             < B a s e d O n >  
                 < T e m p l a t e   t I d = " 3 b f e 3 6 9 5 - 1 2 a 0 - 4 7 8 2 - a 5 3 7 - c 9 c b 6 b a 0 a b 6 6 "   i n t e r n a l T I d = " 3 b f e 3 6 9 5 - 1 2 a 0 - 4 7 8 2 - a 5 3 7 - c 9 c b 6 b a 0 a b 6 6 " >  
                     < B a s e d O n >  
                         < T e m p l a t e   t I d = " 3 f 0 1 6 c 9 5 - 6 2 3 7 - 4 1 e 5 - 8 4 0 a - 2 0 1 5 1 e 1 5 4 5 4 6 "   i n t e r n a l T I d = " 3 f 0 1 6 c 9 5 - 6 2 3 7 - 4 1 e 5 - 8 4 0 a - 2 0 1 5 1 e 1 5 4 5 4 6 " / >  
                     < / B a s e d O n >  
                 < / T e m p l a t e >  
             < / B a s e d O n >  
         < / T e m p l a t e >  
     < / T e m p l a t e T r e e >  
 < / O n e O f f i x x D o c u m e n t P a r t > 
</file>

<file path=customXml/itemProps1.xml><?xml version="1.0" encoding="utf-8"?>
<ds:datastoreItem xmlns:ds="http://schemas.openxmlformats.org/officeDocument/2006/customXml" ds:itemID="{425B0489-18D1-4D75-AD60-83FCBE777415}">
  <ds:schemaRefs>
    <ds:schemaRef ds:uri="http://www.w3.org/2001/XMLSchema"/>
    <ds:schemaRef ds:uri="http://schema.oneoffixx.com/OneOffixxExtendedBindingPart/1"/>
  </ds:schemaRefs>
</ds:datastoreItem>
</file>

<file path=customXml/itemProps2.xml><?xml version="1.0" encoding="utf-8"?>
<ds:datastoreItem xmlns:ds="http://schemas.openxmlformats.org/officeDocument/2006/customXml" ds:itemID="{2C86EC77-48F1-48B3-A80F-B46C69792A37}">
  <ds:schemaRefs>
    <ds:schemaRef ds:uri="http://www.w3.org/2001/XMLSchema"/>
    <ds:schemaRef ds:uri="http://schema.oneoffixx.com/OneOffixxImageDefinitionPart/1"/>
  </ds:schemaRefs>
</ds:datastoreItem>
</file>

<file path=customXml/itemProps3.xml><?xml version="1.0" encoding="utf-8"?>
<ds:datastoreItem xmlns:ds="http://schemas.openxmlformats.org/officeDocument/2006/customXml" ds:itemID="{FE64BBBE-3AB3-4949-8C5E-4EA64682D9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5A7FC7-28E4-443B-B76D-7815B477204C}">
  <ds:schemaRefs>
    <ds:schemaRef ds:uri="http://www.w3.org/2001/XMLSchema"/>
    <ds:schemaRef ds:uri="http://schema.oneoffixx.com/OneOffixxFormattingPart/1"/>
    <ds:schemaRef ds:uri=""/>
  </ds:schemaRefs>
</ds:datastoreItem>
</file>

<file path=customXml/itemProps5.xml><?xml version="1.0" encoding="utf-8"?>
<ds:datastoreItem xmlns:ds="http://schemas.openxmlformats.org/officeDocument/2006/customXml" ds:itemID="{37C535CB-9BD2-4B7C-B083-4B75CA998258}">
  <ds:schemaRefs>
    <ds:schemaRef ds:uri="http://www.w3.org/2001/XMLSchema"/>
    <ds:schemaRef ds:uri="http://schema.oneoffixx.com/OneOffixxDocumentPart/1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09078df7-24ce-433e-8ddb-26ba2db69680.dotx</Template>
  <TotalTime>0</TotalTime>
  <Pages>3</Pages>
  <Words>255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Gläss Thomas</dc:creator>
  <cp:lastModifiedBy>Gregor Goldinger</cp:lastModifiedBy>
  <cp:revision>140</cp:revision>
  <cp:lastPrinted>2025-09-24T06:12:00Z</cp:lastPrinted>
  <dcterms:created xsi:type="dcterms:W3CDTF">2019-08-15T12:55:00Z</dcterms:created>
  <dcterms:modified xsi:type="dcterms:W3CDTF">2025-09-24T06:12:00Z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OTrackRevision">
    <vt:bool>false</vt:bool>
  </property>
</Properties>
</file>